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33818" w14:textId="3336E8DA" w:rsidR="342FD4BD" w:rsidRDefault="342FD4BD" w:rsidP="342FD4BD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</w:p>
    <w:p w14:paraId="1E7D59F0" w14:textId="16F405C1" w:rsidR="0EEF921F" w:rsidRDefault="0EEF921F" w:rsidP="342FD4BD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50F5721B">
        <w:rPr>
          <w:rFonts w:ascii="Calibri" w:hAnsi="Calibri" w:cs="Calibri"/>
          <w:b/>
          <w:bCs/>
          <w:sz w:val="28"/>
          <w:szCs w:val="28"/>
        </w:rPr>
        <w:t>Rechtssichere &amp; zeitsparende Montagedokumentation –</w:t>
      </w:r>
      <w:r>
        <w:br/>
      </w:r>
      <w:r w:rsidRPr="50F5721B">
        <w:rPr>
          <w:rFonts w:ascii="Calibri" w:hAnsi="Calibri" w:cs="Calibri"/>
          <w:b/>
          <w:bCs/>
          <w:sz w:val="28"/>
          <w:szCs w:val="28"/>
        </w:rPr>
        <w:t>LUX-top setzt neue Maßstäbe mit dem Update der QUICK-DOKU A</w:t>
      </w:r>
      <w:r w:rsidR="00063D30" w:rsidRPr="50F5721B">
        <w:rPr>
          <w:rFonts w:ascii="Calibri" w:hAnsi="Calibri" w:cs="Calibri"/>
          <w:b/>
          <w:bCs/>
          <w:sz w:val="28"/>
          <w:szCs w:val="28"/>
        </w:rPr>
        <w:t>pp</w:t>
      </w:r>
    </w:p>
    <w:p w14:paraId="77B8ACFE" w14:textId="1624AF6B" w:rsidR="0EEF921F" w:rsidRDefault="0EEF921F" w:rsidP="342FD4BD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4DA62FAC">
        <w:rPr>
          <w:rFonts w:ascii="Calibri" w:hAnsi="Calibri" w:cs="Calibri"/>
          <w:b/>
          <w:bCs/>
          <w:sz w:val="24"/>
          <w:szCs w:val="24"/>
        </w:rPr>
        <w:t>Beyren</w:t>
      </w:r>
      <w:proofErr w:type="spellEnd"/>
      <w:r w:rsidRPr="4DA62FAC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2984917F" w:rsidRPr="4DA62FAC">
        <w:rPr>
          <w:rFonts w:ascii="Calibri" w:hAnsi="Calibri" w:cs="Calibri"/>
          <w:b/>
          <w:bCs/>
          <w:sz w:val="24"/>
          <w:szCs w:val="24"/>
        </w:rPr>
        <w:t>15</w:t>
      </w:r>
      <w:r w:rsidRPr="4DA62FAC">
        <w:rPr>
          <w:rFonts w:ascii="Calibri" w:hAnsi="Calibri" w:cs="Calibri"/>
          <w:b/>
          <w:bCs/>
          <w:sz w:val="24"/>
          <w:szCs w:val="24"/>
        </w:rPr>
        <w:t>.</w:t>
      </w:r>
      <w:r w:rsidR="359743BB" w:rsidRPr="4DA62FAC">
        <w:rPr>
          <w:rFonts w:ascii="Calibri" w:hAnsi="Calibri" w:cs="Calibri"/>
          <w:b/>
          <w:bCs/>
          <w:sz w:val="24"/>
          <w:szCs w:val="24"/>
        </w:rPr>
        <w:t>09</w:t>
      </w:r>
      <w:r w:rsidRPr="4DA62FAC">
        <w:rPr>
          <w:rFonts w:ascii="Calibri" w:hAnsi="Calibri" w:cs="Calibri"/>
          <w:b/>
          <w:bCs/>
          <w:sz w:val="24"/>
          <w:szCs w:val="24"/>
        </w:rPr>
        <w:t>.2025. Noch effizienter und einfacher – dank zahlreicher neuer Funktionen: Der Absturzsicherungsspezialist LUX-top bringt</w:t>
      </w:r>
      <w:r w:rsidR="7267546C" w:rsidRPr="4DA62FA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4DA62FAC">
        <w:rPr>
          <w:rFonts w:ascii="Calibri" w:hAnsi="Calibri" w:cs="Calibri"/>
          <w:b/>
          <w:bCs/>
          <w:sz w:val="24"/>
          <w:szCs w:val="24"/>
        </w:rPr>
        <w:t>ein umfassendes Update für seine Web-App QUICK-DOKU auf den Markt. Die optimierte Lösung ermöglicht eine mühelose und rechtssichere Dokumentation installierter Anschlageinrichtungen an Dach und Fassade – so einfach wie nie zuvor.</w:t>
      </w:r>
    </w:p>
    <w:p w14:paraId="0A9AA16F" w14:textId="145D4CBE" w:rsidR="0EEF921F" w:rsidRDefault="0EEF921F" w:rsidP="342FD4BD">
      <w:pPr>
        <w:spacing w:line="360" w:lineRule="auto"/>
        <w:rPr>
          <w:rFonts w:ascii="Calibri" w:hAnsi="Calibri" w:cs="Calibri"/>
          <w:sz w:val="24"/>
          <w:szCs w:val="24"/>
        </w:rPr>
      </w:pPr>
      <w:r w:rsidRPr="50F5721B">
        <w:rPr>
          <w:rFonts w:ascii="Calibri" w:hAnsi="Calibri" w:cs="Calibri"/>
          <w:sz w:val="24"/>
          <w:szCs w:val="24"/>
        </w:rPr>
        <w:t>Die von LUX-top entwickelte QUICK-DOKU A</w:t>
      </w:r>
      <w:r w:rsidR="00063D30" w:rsidRPr="50F5721B">
        <w:rPr>
          <w:rFonts w:ascii="Calibri" w:hAnsi="Calibri" w:cs="Calibri"/>
          <w:sz w:val="24"/>
          <w:szCs w:val="24"/>
        </w:rPr>
        <w:t>pp</w:t>
      </w:r>
      <w:r w:rsidRPr="50F5721B">
        <w:rPr>
          <w:rFonts w:ascii="Calibri" w:hAnsi="Calibri" w:cs="Calibri"/>
          <w:sz w:val="24"/>
          <w:szCs w:val="24"/>
        </w:rPr>
        <w:t xml:space="preserve"> erleichtert Monteuren bereits seit einigen Jahren die Erfüllung ihrer Dokumentationspflicht bei der Montage und Wartung der installierten Absturzsicherungen. Die Anwendung hat sich</w:t>
      </w:r>
      <w:r w:rsidR="00063D30" w:rsidRPr="50F5721B">
        <w:rPr>
          <w:rFonts w:ascii="Calibri" w:hAnsi="Calibri" w:cs="Calibri"/>
          <w:sz w:val="24"/>
          <w:szCs w:val="24"/>
        </w:rPr>
        <w:t xml:space="preserve"> somit schon lange Zeit</w:t>
      </w:r>
      <w:r w:rsidRPr="50F5721B">
        <w:rPr>
          <w:rFonts w:ascii="Calibri" w:hAnsi="Calibri" w:cs="Calibri"/>
          <w:sz w:val="24"/>
          <w:szCs w:val="24"/>
        </w:rPr>
        <w:t xml:space="preserve"> in der Praxis bewährt und wird durch regelmäßige Updates kontinuierlich optimiert, um noch benutzerfreundlicher, leistungsfähiger und effizienter zu werden.</w:t>
      </w:r>
    </w:p>
    <w:p w14:paraId="0051747E" w14:textId="4980CF57" w:rsidR="51DA72B4" w:rsidRDefault="00CF5274" w:rsidP="60899D28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50F5721B">
        <w:rPr>
          <w:rFonts w:ascii="Calibri" w:hAnsi="Calibri" w:cs="Calibri"/>
          <w:b/>
          <w:bCs/>
          <w:sz w:val="24"/>
          <w:szCs w:val="24"/>
        </w:rPr>
        <w:t xml:space="preserve">Neue Funktionen, die Zeit </w:t>
      </w:r>
      <w:r w:rsidR="00063D30" w:rsidRPr="50F5721B">
        <w:rPr>
          <w:rFonts w:ascii="Calibri" w:hAnsi="Calibri" w:cs="Calibri"/>
          <w:b/>
          <w:bCs/>
          <w:sz w:val="24"/>
          <w:szCs w:val="24"/>
        </w:rPr>
        <w:t>schenken</w:t>
      </w:r>
    </w:p>
    <w:p w14:paraId="11F6D43E" w14:textId="4F2ED135" w:rsidR="33B0AC2C" w:rsidRDefault="33B0AC2C" w:rsidP="342FD4BD">
      <w:pPr>
        <w:spacing w:line="360" w:lineRule="auto"/>
        <w:rPr>
          <w:rFonts w:ascii="Calibri" w:hAnsi="Calibri" w:cs="Calibri"/>
          <w:sz w:val="24"/>
          <w:szCs w:val="24"/>
        </w:rPr>
      </w:pPr>
      <w:r w:rsidRPr="50F5721B">
        <w:rPr>
          <w:rFonts w:ascii="Calibri" w:hAnsi="Calibri" w:cs="Calibri"/>
          <w:sz w:val="24"/>
          <w:szCs w:val="24"/>
        </w:rPr>
        <w:t>Mit dem Update bietet die QUICK-DOKU A</w:t>
      </w:r>
      <w:r w:rsidR="00063D30" w:rsidRPr="50F5721B">
        <w:rPr>
          <w:rFonts w:ascii="Calibri" w:hAnsi="Calibri" w:cs="Calibri"/>
          <w:sz w:val="24"/>
          <w:szCs w:val="24"/>
        </w:rPr>
        <w:t>pp</w:t>
      </w:r>
      <w:r w:rsidRPr="50F5721B">
        <w:rPr>
          <w:rFonts w:ascii="Calibri" w:hAnsi="Calibri" w:cs="Calibri"/>
          <w:sz w:val="24"/>
          <w:szCs w:val="24"/>
        </w:rPr>
        <w:t xml:space="preserve"> zahlreiche Vorteile für die Anwender und ihren Arbeitsalltag. Ein besonderes Highlight ist der unkomplizierte Import von Lieferscheinen per QR-Code. Dadurch wird der Prozess der Montagedokumentation erheblich beschleunigt. Manuelle Eingaben bleiben weiterhin möglich, sind jedoch nicht mehr zwingend erforderlich.</w:t>
      </w:r>
      <w:r>
        <w:br/>
      </w:r>
      <w:r w:rsidRPr="50F5721B">
        <w:rPr>
          <w:rFonts w:ascii="Calibri" w:hAnsi="Calibri" w:cs="Calibri"/>
          <w:sz w:val="24"/>
          <w:szCs w:val="24"/>
        </w:rPr>
        <w:t xml:space="preserve">Dank des modernisierten Designs und einer überarbeiteten Benutzeroberfläche wird die Handhabung der App noch intuitiver und schneller. Besonders Tablet-Nutzer können sich über eine verbesserte Nutzbarkeit freuen. Ebenfalls optimiert: Die neue App-Version erleichtert das </w:t>
      </w:r>
      <w:r w:rsidRPr="50F5721B">
        <w:rPr>
          <w:rFonts w:ascii="Calibri" w:hAnsi="Calibri" w:cs="Calibri"/>
          <w:sz w:val="24"/>
          <w:szCs w:val="24"/>
        </w:rPr>
        <w:lastRenderedPageBreak/>
        <w:t>Handling von Projekten, die von Subunternehmen erstellt wurden. Diese lassen sich ab sofort nicht nur mühelos übernehmen, sondern auch nachträglich flexibel bearbeiten – die umfangreiche Dokumentation eines Bauvorhabens wird damit unkomplizierter denn je.</w:t>
      </w:r>
      <w:r>
        <w:br/>
      </w:r>
      <w:r w:rsidRPr="50F5721B">
        <w:rPr>
          <w:rFonts w:ascii="Calibri" w:hAnsi="Calibri" w:cs="Calibri"/>
          <w:sz w:val="24"/>
          <w:szCs w:val="24"/>
        </w:rPr>
        <w:t>Neu ist auch die integrierte Benachrichtigungsfunktion: Über einen entsprechenden Button können Nutzer direkt über Neuigkeiten und Änderungen an ihren Projekten informiert werden.</w:t>
      </w:r>
      <w:r>
        <w:br/>
      </w:r>
      <w:r w:rsidRPr="50F5721B">
        <w:rPr>
          <w:rFonts w:ascii="Calibri" w:hAnsi="Calibri" w:cs="Calibri"/>
          <w:sz w:val="24"/>
          <w:szCs w:val="24"/>
        </w:rPr>
        <w:t>Darüber hinaus wurde die QUICK-DOKU A</w:t>
      </w:r>
      <w:r w:rsidR="00063D30" w:rsidRPr="50F5721B">
        <w:rPr>
          <w:rFonts w:ascii="Calibri" w:hAnsi="Calibri" w:cs="Calibri"/>
          <w:sz w:val="24"/>
          <w:szCs w:val="24"/>
        </w:rPr>
        <w:t>pp</w:t>
      </w:r>
      <w:r w:rsidRPr="50F5721B">
        <w:rPr>
          <w:rFonts w:ascii="Calibri" w:hAnsi="Calibri" w:cs="Calibri"/>
          <w:sz w:val="24"/>
          <w:szCs w:val="24"/>
        </w:rPr>
        <w:t xml:space="preserve"> um zusätzliche Produktgruppen erweitert, sodass ab sofort auch die Erfassung von Schienen- und </w:t>
      </w:r>
      <w:proofErr w:type="spellStart"/>
      <w:r w:rsidRPr="50F5721B">
        <w:rPr>
          <w:rFonts w:ascii="Calibri" w:hAnsi="Calibri" w:cs="Calibri"/>
          <w:sz w:val="24"/>
          <w:szCs w:val="24"/>
        </w:rPr>
        <w:t>Geländersystemen</w:t>
      </w:r>
      <w:proofErr w:type="spellEnd"/>
      <w:r w:rsidRPr="50F5721B">
        <w:rPr>
          <w:rFonts w:ascii="Calibri" w:hAnsi="Calibri" w:cs="Calibri"/>
          <w:sz w:val="24"/>
          <w:szCs w:val="24"/>
        </w:rPr>
        <w:t xml:space="preserve"> möglich ist.</w:t>
      </w:r>
    </w:p>
    <w:p w14:paraId="25AE7DE8" w14:textId="77E4170E" w:rsidR="33B0AC2C" w:rsidRDefault="33B0AC2C" w:rsidP="342FD4BD">
      <w:pPr>
        <w:spacing w:line="360" w:lineRule="auto"/>
      </w:pPr>
      <w:r w:rsidRPr="342FD4BD">
        <w:rPr>
          <w:rFonts w:ascii="Calibri" w:hAnsi="Calibri" w:cs="Calibri"/>
          <w:sz w:val="24"/>
          <w:szCs w:val="24"/>
        </w:rPr>
        <w:t>Damit Anwender die App und ihre Funktionen in vollem Umfang kennenlernen und optimal nutzen können, bietet LUX-top im Rahmen des Updates spezielle und kostenfreie QUICK-DOKU Seminare an. Diese können bequem über die Website des Herstellers gebucht werden.</w:t>
      </w:r>
    </w:p>
    <w:p w14:paraId="0E09CF37" w14:textId="186A860D" w:rsidR="342FD4BD" w:rsidRDefault="342FD4BD" w:rsidP="342FD4BD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F7A18D1" w14:textId="53779575" w:rsidR="006B5032" w:rsidRDefault="006B5032" w:rsidP="342FD4BD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342FD4BD">
        <w:rPr>
          <w:rFonts w:ascii="Calibri" w:hAnsi="Calibri" w:cs="Calibri"/>
          <w:b/>
          <w:bCs/>
          <w:sz w:val="24"/>
          <w:szCs w:val="24"/>
        </w:rPr>
        <w:t xml:space="preserve">Ca. </w:t>
      </w:r>
      <w:r w:rsidR="673DA0C2" w:rsidRPr="342FD4BD">
        <w:rPr>
          <w:rFonts w:ascii="Calibri" w:hAnsi="Calibri" w:cs="Calibri"/>
          <w:b/>
          <w:bCs/>
          <w:sz w:val="24"/>
          <w:szCs w:val="24"/>
        </w:rPr>
        <w:t>2.</w:t>
      </w:r>
      <w:r w:rsidR="1A7A5E9B" w:rsidRPr="342FD4BD">
        <w:rPr>
          <w:rFonts w:ascii="Calibri" w:hAnsi="Calibri" w:cs="Calibri"/>
          <w:b/>
          <w:bCs/>
          <w:sz w:val="24"/>
          <w:szCs w:val="24"/>
        </w:rPr>
        <w:t>254</w:t>
      </w:r>
      <w:r w:rsidR="00BB26DC" w:rsidRPr="342FD4BD">
        <w:rPr>
          <w:rFonts w:ascii="Calibri" w:hAnsi="Calibri" w:cs="Calibri"/>
          <w:b/>
          <w:bCs/>
          <w:sz w:val="24"/>
          <w:szCs w:val="24"/>
        </w:rPr>
        <w:t xml:space="preserve"> Zeichen</w:t>
      </w:r>
      <w:r w:rsidR="78E71479" w:rsidRPr="342FD4BD">
        <w:rPr>
          <w:rFonts w:ascii="Calibri" w:hAnsi="Calibri" w:cs="Calibri"/>
          <w:b/>
          <w:bCs/>
          <w:sz w:val="24"/>
          <w:szCs w:val="24"/>
        </w:rPr>
        <w:t xml:space="preserve"> m. Leerzeichen</w:t>
      </w:r>
    </w:p>
    <w:p w14:paraId="43A96D09" w14:textId="419E0417" w:rsidR="342FD4BD" w:rsidRDefault="342FD4BD" w:rsidP="342FD4BD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400AF148" w14:textId="173A9D28" w:rsidR="007322EA" w:rsidRDefault="007322EA" w:rsidP="006B5032"/>
    <w:p w14:paraId="16CB5477" w14:textId="1F921F5A" w:rsidR="00AB1DA3" w:rsidRPr="00AB1DA3" w:rsidRDefault="00AB1DA3" w:rsidP="342FD4BD">
      <w:pPr>
        <w:rPr>
          <w:rFonts w:ascii="Calibri" w:hAnsi="Calibri" w:cs="Calibri"/>
        </w:rPr>
      </w:pPr>
    </w:p>
    <w:p w14:paraId="24FE7992" w14:textId="77777777" w:rsidR="00065802" w:rsidRPr="006B5032" w:rsidRDefault="00065802" w:rsidP="006B5032"/>
    <w:sectPr w:rsidR="00065802" w:rsidRPr="006B5032" w:rsidSect="00D23D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52" w:right="283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E3739" w14:textId="77777777" w:rsidR="00660567" w:rsidRDefault="00660567" w:rsidP="002D5283">
      <w:pPr>
        <w:spacing w:after="0" w:line="240" w:lineRule="auto"/>
      </w:pPr>
      <w:r>
        <w:separator/>
      </w:r>
    </w:p>
  </w:endnote>
  <w:endnote w:type="continuationSeparator" w:id="0">
    <w:p w14:paraId="6E9D6A6E" w14:textId="77777777" w:rsidR="00660567" w:rsidRDefault="00660567" w:rsidP="002D5283">
      <w:pPr>
        <w:spacing w:after="0" w:line="240" w:lineRule="auto"/>
      </w:pPr>
      <w:r>
        <w:continuationSeparator/>
      </w:r>
    </w:p>
  </w:endnote>
  <w:endnote w:type="continuationNotice" w:id="1">
    <w:p w14:paraId="78344F3B" w14:textId="77777777" w:rsidR="00660567" w:rsidRDefault="006605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D71F" w14:textId="77777777" w:rsidR="00C67667" w:rsidRDefault="00C676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09B2" w14:textId="0D3B06E6" w:rsidR="00CA79E7" w:rsidRPr="007A3BD8" w:rsidRDefault="00CA79E7">
    <w:pPr>
      <w:pStyle w:val="Fuzeile"/>
      <w:rPr>
        <w:rFonts w:asciiTheme="minorHAnsi" w:hAnsiTheme="minorHAnsi" w:cstheme="minorHAnsi"/>
      </w:rPr>
    </w:pPr>
    <w:r w:rsidRPr="007A3BD8">
      <w:rPr>
        <w:rFonts w:asciiTheme="minorHAnsi" w:hAnsiTheme="minorHAnsi" w:cstheme="minorHAnsi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8617BF" wp14:editId="36B96B51">
              <wp:simplePos x="0" y="0"/>
              <wp:positionH relativeFrom="column">
                <wp:posOffset>4980940</wp:posOffset>
              </wp:positionH>
              <wp:positionV relativeFrom="paragraph">
                <wp:posOffset>-2857500</wp:posOffset>
              </wp:positionV>
              <wp:extent cx="1600200" cy="2847975"/>
              <wp:effectExtent l="0" t="0" r="635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284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F67B4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br/>
                            <w:t xml:space="preserve">ST QUADRAT Fall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Protection</w:t>
                          </w:r>
                          <w:proofErr w:type="spellEnd"/>
                          <w:r>
                            <w:rPr>
                              <w:color w:val="808080"/>
                              <w:sz w:val="14"/>
                            </w:rPr>
                            <w:t xml:space="preserve"> S.A.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br/>
                            <w:t xml:space="preserve">45,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rue</w:t>
                          </w:r>
                          <w:proofErr w:type="spellEnd"/>
                          <w:r>
                            <w:rPr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Fuert</w:t>
                          </w:r>
                          <w:proofErr w:type="spellEnd"/>
                        </w:p>
                        <w:p w14:paraId="16CA1F10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L-5410 </w:t>
                          </w: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Beyren</w:t>
                          </w:r>
                          <w:proofErr w:type="spellEnd"/>
                        </w:p>
                        <w:p w14:paraId="2F96EF4A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tab/>
                            <w:t xml:space="preserve"> </w:t>
                          </w:r>
                          <w:r w:rsidRPr="00512D20">
                            <w:rPr>
                              <w:color w:val="808080"/>
                              <w:sz w:val="14"/>
                            </w:rPr>
                            <w:t>+352 28 330 0</w:t>
                          </w:r>
                        </w:p>
                        <w:p w14:paraId="6D29E5AE" w14:textId="1FEBAEA0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www.lux-top-absturzsicherungen.de</w:t>
                          </w:r>
                        </w:p>
                        <w:p w14:paraId="7B5D3666" w14:textId="01DB253F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Pr="00512D20">
                            <w:rPr>
                              <w:color w:val="808080"/>
                              <w:sz w:val="14"/>
                            </w:rPr>
                            <w:t>info@lux-top.com</w:t>
                          </w:r>
                        </w:p>
                        <w:p w14:paraId="41FCE05D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</w:p>
                        <w:p w14:paraId="1D382CA0" w14:textId="77777777" w:rsidR="00CA79E7" w:rsidRDefault="00CA79E7" w:rsidP="00D23D89">
                          <w:pPr>
                            <w:spacing w:after="0" w:line="240" w:lineRule="auto"/>
                            <w:rPr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0F14ABA1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Christian Steinmetz</w:t>
                          </w:r>
                        </w:p>
                        <w:p w14:paraId="2708E721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Geschäftsführer</w:t>
                          </w:r>
                        </w:p>
                        <w:p w14:paraId="210F5116" w14:textId="56D6EB98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del w:id="0" w:author="Heinz Reinecke" w:date="2025-09-12T15:02:00Z" w16du:dateUtc="2025-09-12T13:02:00Z">
                            <w:r w:rsidDel="00C67667">
                              <w:fldChar w:fldCharType="begin"/>
                            </w:r>
                            <w:r w:rsidDel="00C67667">
                              <w:delInstrText>HYPERLINK "mailto:christian.steinmetz@lux-top.com"</w:delInstrText>
                            </w:r>
                            <w:r w:rsidDel="00C67667">
                              <w:fldChar w:fldCharType="separate"/>
                            </w:r>
                            <w:r w:rsidRPr="00C67667" w:rsidDel="00C67667">
                              <w:rPr>
                                <w:sz w:val="14"/>
                                <w:rPrChange w:id="1" w:author="Heinz Reinecke" w:date="2025-09-12T15:02:00Z" w16du:dateUtc="2025-09-12T13:02:00Z">
                                  <w:rPr>
                                    <w:rStyle w:val="Hyperlink"/>
                                    <w:sz w:val="14"/>
                                  </w:rPr>
                                </w:rPrChange>
                              </w:rPr>
                              <w:delText>christian.steinmetz@lux-top.com</w:delText>
                            </w:r>
                            <w:r w:rsidDel="00C67667">
                              <w:fldChar w:fldCharType="end"/>
                            </w:r>
                          </w:del>
                          <w:ins w:id="2" w:author="Heinz Reinecke" w:date="2025-09-12T15:02:00Z" w16du:dateUtc="2025-09-12T13:02:00Z">
                            <w:r w:rsidR="00C67667" w:rsidRPr="00C67667">
                              <w:rPr>
                                <w:sz w:val="14"/>
                                <w:rPrChange w:id="3" w:author="Heinz Reinecke" w:date="2025-09-12T15:02:00Z" w16du:dateUtc="2025-09-12T13:02:00Z">
                                  <w:rPr>
                                    <w:rStyle w:val="Hyperlink"/>
                                    <w:sz w:val="14"/>
                                  </w:rPr>
                                </w:rPrChange>
                              </w:rPr>
                              <w:t>christian.steinmetz@lux-top.com</w:t>
                            </w:r>
                          </w:ins>
                        </w:p>
                        <w:p w14:paraId="262E880E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</w:p>
                        <w:p w14:paraId="63A67263" w14:textId="77777777" w:rsidR="00CA79E7" w:rsidRDefault="00CA79E7" w:rsidP="00D23D89">
                          <w:pPr>
                            <w:spacing w:after="0" w:line="240" w:lineRule="auto"/>
                            <w:rPr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037F1F0E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ED6FC75" w14:textId="77777777" w:rsidR="00CA79E7" w:rsidRDefault="00CA79E7" w:rsidP="00D23D89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589FD9F6" w14:textId="77777777" w:rsidR="00CA79E7" w:rsidRPr="00D23D89" w:rsidRDefault="00CA79E7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07799AD2" w14:textId="77777777" w:rsidR="00CA79E7" w:rsidRPr="00D23D89" w:rsidRDefault="00CA79E7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F3525B5" w14:textId="77777777" w:rsidR="00CA79E7" w:rsidRPr="00D23D89" w:rsidRDefault="00CA79E7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14F46C2B" w14:textId="532AB687" w:rsidR="00CA79E7" w:rsidRPr="00D23D89" w:rsidRDefault="00CA79E7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Telefon:</w:t>
                          </w: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ab/>
                          </w:r>
                          <w:r w:rsidRPr="00512D20">
                            <w:rPr>
                              <w:rFonts w:cs="Calibri"/>
                              <w:color w:val="808080"/>
                              <w:sz w:val="14"/>
                            </w:rPr>
                            <w:t>+49 231 / 9999 5470</w:t>
                          </w:r>
                        </w:p>
                        <w:p w14:paraId="479D25EC" w14:textId="77777777" w:rsidR="00CA79E7" w:rsidRPr="00D23D89" w:rsidRDefault="00CA79E7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72C4A4F9" w14:textId="77777777" w:rsidR="00CA79E7" w:rsidRPr="00D23D89" w:rsidRDefault="00CA79E7" w:rsidP="00D23D89">
                          <w:pPr>
                            <w:spacing w:after="0" w:line="240" w:lineRule="auto"/>
                            <w:rPr>
                              <w:rFonts w:cs="Calibri"/>
                              <w:color w:val="808080"/>
                              <w:sz w:val="14"/>
                            </w:rPr>
                          </w:pPr>
                          <w:r w:rsidRPr="00D23D89">
                            <w:rPr>
                              <w:rFonts w:cs="Calibr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7CF9E747" w14:textId="77777777" w:rsidR="00CA79E7" w:rsidRPr="00D23D89" w:rsidRDefault="00CA79E7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Calibri" w:hAnsi="Calibri" w:cs="Calibr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A2A94B1" w14:textId="77777777" w:rsidR="00CA79E7" w:rsidRPr="00D23D89" w:rsidRDefault="00CA79E7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Calibri" w:hAnsi="Calibri" w:cs="Calibri"/>
                              <w:color w:val="808080"/>
                              <w:sz w:val="14"/>
                              <w:szCs w:val="14"/>
                            </w:rPr>
                          </w:pPr>
                          <w:r w:rsidRPr="00D23D89">
                            <w:rPr>
                              <w:rFonts w:ascii="Calibri" w:hAnsi="Calibri" w:cs="Calibr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6E97148D" w14:textId="77777777" w:rsidR="00CA79E7" w:rsidRDefault="00CA79E7" w:rsidP="00D23D89">
                          <w:pPr>
                            <w:rPr>
                              <w:sz w:val="18"/>
                            </w:rPr>
                          </w:pPr>
                        </w:p>
                        <w:p w14:paraId="34FC65A7" w14:textId="77777777" w:rsidR="00CA79E7" w:rsidRPr="004E5592" w:rsidRDefault="00CA79E7" w:rsidP="00D23D89"/>
                        <w:p w14:paraId="51D47808" w14:textId="77777777" w:rsidR="00CA79E7" w:rsidRDefault="00CA79E7" w:rsidP="002D5283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8617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2.2pt;margin-top:-225pt;width:126pt;height:22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" filled="f" stroked="f">
              <v:textbox>
                <w:txbxContent>
                  <w:p w14:paraId="13CF67B4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Herausgeber: </w:t>
                    </w:r>
                    <w:r>
                      <w:rPr>
                        <w:color w:val="808080"/>
                        <w:sz w:val="14"/>
                      </w:rPr>
                      <w:br/>
                      <w:t xml:space="preserve">ST QUADRAT Fall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Protection</w:t>
                    </w:r>
                    <w:proofErr w:type="spellEnd"/>
                    <w:r>
                      <w:rPr>
                        <w:color w:val="808080"/>
                        <w:sz w:val="14"/>
                      </w:rPr>
                      <w:t xml:space="preserve"> S.A.</w:t>
                    </w:r>
                    <w:r>
                      <w:rPr>
                        <w:color w:val="808080"/>
                        <w:sz w:val="14"/>
                      </w:rPr>
                      <w:br/>
                      <w:t xml:space="preserve">45,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rue</w:t>
                    </w:r>
                    <w:proofErr w:type="spellEnd"/>
                    <w:r>
                      <w:rPr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Fuert</w:t>
                    </w:r>
                    <w:proofErr w:type="spellEnd"/>
                  </w:p>
                  <w:p w14:paraId="16CA1F10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L-5410 </w:t>
                    </w:r>
                    <w:proofErr w:type="spellStart"/>
                    <w:r>
                      <w:rPr>
                        <w:color w:val="808080"/>
                        <w:sz w:val="14"/>
                      </w:rPr>
                      <w:t>Beyren</w:t>
                    </w:r>
                    <w:proofErr w:type="spellEnd"/>
                  </w:p>
                  <w:p w14:paraId="2F96EF4A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Telefon:</w:t>
                    </w:r>
                    <w:r>
                      <w:rPr>
                        <w:color w:val="808080"/>
                        <w:sz w:val="14"/>
                      </w:rPr>
                      <w:tab/>
                      <w:t xml:space="preserve"> </w:t>
                    </w:r>
                    <w:r w:rsidRPr="00512D20">
                      <w:rPr>
                        <w:color w:val="808080"/>
                        <w:sz w:val="14"/>
                      </w:rPr>
                      <w:t>+352 28 330 0</w:t>
                    </w:r>
                  </w:p>
                  <w:p w14:paraId="6D29E5AE" w14:textId="1FEBAEA0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www.lux-top-absturzsicherungen.de</w:t>
                    </w:r>
                  </w:p>
                  <w:p w14:paraId="7B5D3666" w14:textId="01DB253F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E-Mail: </w:t>
                    </w:r>
                    <w:r w:rsidRPr="00512D20">
                      <w:rPr>
                        <w:color w:val="808080"/>
                        <w:sz w:val="14"/>
                      </w:rPr>
                      <w:t>info@lux-top.com</w:t>
                    </w:r>
                  </w:p>
                  <w:p w14:paraId="41FCE05D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</w:p>
                  <w:p w14:paraId="1D382CA0" w14:textId="77777777" w:rsidR="00CA79E7" w:rsidRDefault="00CA79E7" w:rsidP="00D23D89">
                    <w:pPr>
                      <w:spacing w:after="0" w:line="240" w:lineRule="auto"/>
                      <w:rPr>
                        <w:b/>
                        <w:color w:val="808080"/>
                        <w:sz w:val="14"/>
                      </w:rPr>
                    </w:pPr>
                    <w:r>
                      <w:rPr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0F14ABA1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Christian Steinmetz</w:t>
                    </w:r>
                  </w:p>
                  <w:p w14:paraId="2708E721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Geschäftsführer</w:t>
                    </w:r>
                  </w:p>
                  <w:p w14:paraId="210F5116" w14:textId="56D6EB98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del w:id="4" w:author="Heinz Reinecke" w:date="2025-09-12T15:02:00Z" w16du:dateUtc="2025-09-12T13:02:00Z">
                      <w:r w:rsidDel="00C67667">
                        <w:fldChar w:fldCharType="begin"/>
                      </w:r>
                      <w:r w:rsidDel="00C67667">
                        <w:delInstrText>HYPERLINK "mailto:christian.steinmetz@lux-top.com"</w:delInstrText>
                      </w:r>
                      <w:r w:rsidDel="00C67667">
                        <w:fldChar w:fldCharType="separate"/>
                      </w:r>
                      <w:r w:rsidRPr="00C67667" w:rsidDel="00C67667">
                        <w:rPr>
                          <w:sz w:val="14"/>
                          <w:rPrChange w:id="5" w:author="Heinz Reinecke" w:date="2025-09-12T15:02:00Z" w16du:dateUtc="2025-09-12T13:02:00Z">
                            <w:rPr>
                              <w:rStyle w:val="Hyperlink"/>
                              <w:sz w:val="14"/>
                            </w:rPr>
                          </w:rPrChange>
                        </w:rPr>
                        <w:delText>christian.steinmetz@lux-top.com</w:delText>
                      </w:r>
                      <w:r w:rsidDel="00C67667">
                        <w:fldChar w:fldCharType="end"/>
                      </w:r>
                    </w:del>
                    <w:ins w:id="6" w:author="Heinz Reinecke" w:date="2025-09-12T15:02:00Z" w16du:dateUtc="2025-09-12T13:02:00Z">
                      <w:r w:rsidR="00C67667" w:rsidRPr="00C67667">
                        <w:rPr>
                          <w:sz w:val="14"/>
                          <w:rPrChange w:id="7" w:author="Heinz Reinecke" w:date="2025-09-12T15:02:00Z" w16du:dateUtc="2025-09-12T13:02:00Z">
                            <w:rPr>
                              <w:rStyle w:val="Hyperlink"/>
                              <w:sz w:val="14"/>
                            </w:rPr>
                          </w:rPrChange>
                        </w:rPr>
                        <w:t>christian.steinmetz@lux-top.com</w:t>
                      </w:r>
                    </w:ins>
                  </w:p>
                  <w:p w14:paraId="262E880E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</w:p>
                  <w:p w14:paraId="63A67263" w14:textId="77777777" w:rsidR="00CA79E7" w:rsidRDefault="00CA79E7" w:rsidP="00D23D89">
                    <w:pPr>
                      <w:spacing w:after="0" w:line="240" w:lineRule="auto"/>
                      <w:rPr>
                        <w:b/>
                        <w:color w:val="808080"/>
                        <w:sz w:val="14"/>
                      </w:rPr>
                    </w:pPr>
                    <w:r>
                      <w:rPr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037F1F0E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color w:val="808080"/>
                        <w:sz w:val="14"/>
                      </w:rPr>
                      <w:t xml:space="preserve"> GmbH</w:t>
                    </w:r>
                  </w:p>
                  <w:p w14:paraId="3ED6FC75" w14:textId="77777777" w:rsidR="00CA79E7" w:rsidRDefault="00CA79E7" w:rsidP="00D23D89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Unternehmenskommunikation</w:t>
                    </w:r>
                  </w:p>
                  <w:p w14:paraId="589FD9F6" w14:textId="77777777" w:rsidR="00CA79E7" w:rsidRPr="00D23D89" w:rsidRDefault="00CA79E7" w:rsidP="00D23D89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Labor Phoenix</w:t>
                    </w:r>
                  </w:p>
                  <w:p w14:paraId="07799AD2" w14:textId="77777777" w:rsidR="00CA79E7" w:rsidRPr="00D23D89" w:rsidRDefault="00CA79E7" w:rsidP="00D23D89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Konrad-Adenauer-Allee 10</w:t>
                    </w:r>
                  </w:p>
                  <w:p w14:paraId="5F3525B5" w14:textId="77777777" w:rsidR="00CA79E7" w:rsidRPr="00D23D89" w:rsidRDefault="00CA79E7" w:rsidP="00D23D89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44263 Dortmund</w:t>
                    </w:r>
                  </w:p>
                  <w:p w14:paraId="14F46C2B" w14:textId="532AB687" w:rsidR="00CA79E7" w:rsidRPr="00D23D89" w:rsidRDefault="00CA79E7" w:rsidP="00D23D89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Telefon:</w:t>
                    </w: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ab/>
                    </w:r>
                    <w:r w:rsidRPr="00512D20">
                      <w:rPr>
                        <w:rFonts w:cs="Calibri"/>
                        <w:color w:val="808080"/>
                        <w:sz w:val="14"/>
                      </w:rPr>
                      <w:t>+49 231 / 9999 5470</w:t>
                    </w:r>
                  </w:p>
                  <w:p w14:paraId="479D25EC" w14:textId="77777777" w:rsidR="00CA79E7" w:rsidRPr="00D23D89" w:rsidRDefault="00CA79E7" w:rsidP="00D23D89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www.presigno.de</w:t>
                    </w:r>
                  </w:p>
                  <w:p w14:paraId="72C4A4F9" w14:textId="77777777" w:rsidR="00CA79E7" w:rsidRPr="00D23D89" w:rsidRDefault="00CA79E7" w:rsidP="00D23D89">
                    <w:pPr>
                      <w:spacing w:after="0" w:line="240" w:lineRule="auto"/>
                      <w:rPr>
                        <w:rFonts w:cs="Calibri"/>
                        <w:color w:val="808080"/>
                        <w:sz w:val="14"/>
                      </w:rPr>
                    </w:pPr>
                    <w:r w:rsidRPr="00D23D89">
                      <w:rPr>
                        <w:rFonts w:cs="Calibri"/>
                        <w:color w:val="808080"/>
                        <w:sz w:val="14"/>
                      </w:rPr>
                      <w:t>E-Mail: pr@presigno.de</w:t>
                    </w:r>
                  </w:p>
                  <w:p w14:paraId="7CF9E747" w14:textId="77777777" w:rsidR="00CA79E7" w:rsidRPr="00D23D89" w:rsidRDefault="00CA79E7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="Calibri" w:hAnsi="Calibri" w:cs="Calibr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1A2A94B1" w14:textId="77777777" w:rsidR="00CA79E7" w:rsidRPr="00D23D89" w:rsidRDefault="00CA79E7" w:rsidP="00D23D89">
                    <w:pPr>
                      <w:pStyle w:val="berschrift3"/>
                      <w:tabs>
                        <w:tab w:val="left" w:pos="567"/>
                      </w:tabs>
                      <w:rPr>
                        <w:rFonts w:ascii="Calibri" w:hAnsi="Calibri" w:cs="Calibri"/>
                        <w:color w:val="808080"/>
                        <w:sz w:val="14"/>
                        <w:szCs w:val="14"/>
                      </w:rPr>
                    </w:pPr>
                    <w:r w:rsidRPr="00D23D89">
                      <w:rPr>
                        <w:rFonts w:ascii="Calibri" w:hAnsi="Calibri" w:cs="Calibr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6E97148D" w14:textId="77777777" w:rsidR="00CA79E7" w:rsidRDefault="00CA79E7" w:rsidP="00D23D89">
                    <w:pPr>
                      <w:rPr>
                        <w:sz w:val="18"/>
                      </w:rPr>
                    </w:pPr>
                  </w:p>
                  <w:p w14:paraId="34FC65A7" w14:textId="77777777" w:rsidR="00CA79E7" w:rsidRPr="004E5592" w:rsidRDefault="00CA79E7" w:rsidP="00D23D89"/>
                  <w:p w14:paraId="51D47808" w14:textId="77777777" w:rsidR="00CA79E7" w:rsidRDefault="00CA79E7" w:rsidP="002D5283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7A3BD8">
      <w:rPr>
        <w:rFonts w:asciiTheme="minorHAnsi" w:hAnsiTheme="minorHAnsi" w:cstheme="minorHAnsi"/>
        <w:sz w:val="20"/>
        <w:szCs w:val="20"/>
      </w:rPr>
      <w:t xml:space="preserve">Seite 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7A3BD8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separate"/>
    </w:r>
    <w:r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7A3BD8">
      <w:rPr>
        <w:rFonts w:asciiTheme="minorHAnsi" w:hAnsiTheme="minorHAnsi" w:cstheme="minorHAnsi"/>
        <w:sz w:val="20"/>
        <w:szCs w:val="20"/>
      </w:rPr>
      <w:t xml:space="preserve"> von 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7A3BD8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separate"/>
    </w:r>
    <w:r>
      <w:rPr>
        <w:rFonts w:asciiTheme="minorHAnsi" w:hAnsiTheme="minorHAnsi" w:cstheme="minorHAnsi"/>
        <w:b/>
        <w:bCs/>
        <w:noProof/>
        <w:sz w:val="20"/>
        <w:szCs w:val="20"/>
      </w:rPr>
      <w:t>3</w:t>
    </w:r>
    <w:r w:rsidRPr="007A3BD8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A1589" w14:textId="77777777" w:rsidR="00C67667" w:rsidRDefault="00C676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F5823" w14:textId="77777777" w:rsidR="00660567" w:rsidRDefault="00660567" w:rsidP="002D5283">
      <w:pPr>
        <w:spacing w:after="0" w:line="240" w:lineRule="auto"/>
      </w:pPr>
      <w:r>
        <w:separator/>
      </w:r>
    </w:p>
  </w:footnote>
  <w:footnote w:type="continuationSeparator" w:id="0">
    <w:p w14:paraId="0E1E4181" w14:textId="77777777" w:rsidR="00660567" w:rsidRDefault="00660567" w:rsidP="002D5283">
      <w:pPr>
        <w:spacing w:after="0" w:line="240" w:lineRule="auto"/>
      </w:pPr>
      <w:r>
        <w:continuationSeparator/>
      </w:r>
    </w:p>
  </w:footnote>
  <w:footnote w:type="continuationNotice" w:id="1">
    <w:p w14:paraId="22294697" w14:textId="77777777" w:rsidR="00660567" w:rsidRDefault="006605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04B66" w14:textId="77777777" w:rsidR="00C67667" w:rsidRDefault="00C676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59AF5" w14:textId="1FBC410B" w:rsidR="00CA79E7" w:rsidRDefault="00CA79E7" w:rsidP="000F30A2">
    <w:pPr>
      <w:pStyle w:val="Kopfzeile"/>
      <w:ind w:right="-2270"/>
      <w:jc w:val="right"/>
      <w:rPr>
        <w:rFonts w:ascii="Verdana" w:hAnsi="Verdana"/>
        <w:color w:val="808080"/>
        <w:sz w:val="52"/>
        <w:szCs w:val="52"/>
      </w:rPr>
    </w:pPr>
    <w:r>
      <w:rPr>
        <w:noProof/>
        <w:lang w:eastAsia="de-DE"/>
      </w:rPr>
      <w:drawing>
        <wp:inline distT="0" distB="0" distL="0" distR="0" wp14:anchorId="3940125E" wp14:editId="6A0D76B1">
          <wp:extent cx="2219325" cy="554831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990" cy="557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56A9BC" w14:textId="5286770F" w:rsidR="00CA79E7" w:rsidRPr="00D23D89" w:rsidRDefault="00CA79E7">
    <w:pPr>
      <w:pStyle w:val="Kopfzeile"/>
      <w:rPr>
        <w:rFonts w:asciiTheme="minorHAnsi" w:hAnsiTheme="minorHAnsi" w:cstheme="minorHAnsi"/>
        <w:sz w:val="44"/>
        <w:szCs w:val="44"/>
      </w:rPr>
    </w:pPr>
    <w:r w:rsidRPr="00D23D89">
      <w:rPr>
        <w:rFonts w:asciiTheme="minorHAnsi" w:hAnsiTheme="minorHAnsi" w:cstheme="minorHAnsi"/>
        <w:color w:val="808080"/>
        <w:sz w:val="44"/>
        <w:szCs w:val="44"/>
      </w:rPr>
      <w:t>P</w:t>
    </w:r>
    <w:r>
      <w:rPr>
        <w:rFonts w:asciiTheme="minorHAnsi" w:hAnsiTheme="minorHAnsi" w:cstheme="minorHAnsi"/>
        <w:color w:val="808080"/>
        <w:sz w:val="44"/>
        <w:szCs w:val="44"/>
      </w:rPr>
      <w:t>RESSEINFORMATION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BCF2" w14:textId="77777777" w:rsidR="00C67667" w:rsidRDefault="00C67667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Z8h0y3GvCdVZd" int2:id="WgTscnct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E4FA3"/>
    <w:multiLevelType w:val="hybridMultilevel"/>
    <w:tmpl w:val="8EE677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C0F32"/>
    <w:multiLevelType w:val="hybridMultilevel"/>
    <w:tmpl w:val="18F02D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B4FD8"/>
    <w:multiLevelType w:val="hybridMultilevel"/>
    <w:tmpl w:val="3D0C62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828125">
    <w:abstractNumId w:val="1"/>
  </w:num>
  <w:num w:numId="2" w16cid:durableId="1045985966">
    <w:abstractNumId w:val="2"/>
  </w:num>
  <w:num w:numId="3" w16cid:durableId="17015846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einz Reinecke">
    <w15:presenceInfo w15:providerId="AD" w15:userId="S::heinz.reinecke@presigno.de::aafcd129-a1cd-4e6a-87fb-c5ef7e627f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3E7"/>
    <w:rsid w:val="000006E9"/>
    <w:rsid w:val="000007AB"/>
    <w:rsid w:val="00000A2C"/>
    <w:rsid w:val="00003428"/>
    <w:rsid w:val="0000524F"/>
    <w:rsid w:val="000124C1"/>
    <w:rsid w:val="00013D13"/>
    <w:rsid w:val="00016993"/>
    <w:rsid w:val="000245F2"/>
    <w:rsid w:val="00027A78"/>
    <w:rsid w:val="00030D49"/>
    <w:rsid w:val="00031B83"/>
    <w:rsid w:val="00032A67"/>
    <w:rsid w:val="0003334C"/>
    <w:rsid w:val="00033D49"/>
    <w:rsid w:val="00044B4A"/>
    <w:rsid w:val="00052171"/>
    <w:rsid w:val="00054149"/>
    <w:rsid w:val="00056F63"/>
    <w:rsid w:val="00057F55"/>
    <w:rsid w:val="00060CDB"/>
    <w:rsid w:val="00062E62"/>
    <w:rsid w:val="00063D30"/>
    <w:rsid w:val="00065802"/>
    <w:rsid w:val="00066BE4"/>
    <w:rsid w:val="00070275"/>
    <w:rsid w:val="00071FB5"/>
    <w:rsid w:val="00075E51"/>
    <w:rsid w:val="00076EAA"/>
    <w:rsid w:val="00081008"/>
    <w:rsid w:val="0008255B"/>
    <w:rsid w:val="00082F10"/>
    <w:rsid w:val="00083078"/>
    <w:rsid w:val="00083661"/>
    <w:rsid w:val="0008480F"/>
    <w:rsid w:val="0008501B"/>
    <w:rsid w:val="00086E0D"/>
    <w:rsid w:val="00087E5D"/>
    <w:rsid w:val="00094141"/>
    <w:rsid w:val="000951FC"/>
    <w:rsid w:val="000A3ED8"/>
    <w:rsid w:val="000A4652"/>
    <w:rsid w:val="000A4AAB"/>
    <w:rsid w:val="000A5B11"/>
    <w:rsid w:val="000A61CC"/>
    <w:rsid w:val="000B201F"/>
    <w:rsid w:val="000B29F0"/>
    <w:rsid w:val="000B2A8D"/>
    <w:rsid w:val="000B6BB2"/>
    <w:rsid w:val="000C1608"/>
    <w:rsid w:val="000C1DE7"/>
    <w:rsid w:val="000C20CE"/>
    <w:rsid w:val="000C2B13"/>
    <w:rsid w:val="000C4E8E"/>
    <w:rsid w:val="000C5D3B"/>
    <w:rsid w:val="000C5E33"/>
    <w:rsid w:val="000C60F9"/>
    <w:rsid w:val="000C6482"/>
    <w:rsid w:val="000D11AD"/>
    <w:rsid w:val="000D2E1F"/>
    <w:rsid w:val="000D5AA9"/>
    <w:rsid w:val="000D5FAD"/>
    <w:rsid w:val="000D7B64"/>
    <w:rsid w:val="000E0C72"/>
    <w:rsid w:val="000E126D"/>
    <w:rsid w:val="000E338A"/>
    <w:rsid w:val="000E3573"/>
    <w:rsid w:val="000F1739"/>
    <w:rsid w:val="000F2FDA"/>
    <w:rsid w:val="000F30A2"/>
    <w:rsid w:val="000F7A68"/>
    <w:rsid w:val="00100387"/>
    <w:rsid w:val="00100479"/>
    <w:rsid w:val="00100752"/>
    <w:rsid w:val="00100E49"/>
    <w:rsid w:val="00100FD6"/>
    <w:rsid w:val="00104320"/>
    <w:rsid w:val="0010620E"/>
    <w:rsid w:val="00106DA6"/>
    <w:rsid w:val="001072D2"/>
    <w:rsid w:val="00110B03"/>
    <w:rsid w:val="00111304"/>
    <w:rsid w:val="00111728"/>
    <w:rsid w:val="0011223B"/>
    <w:rsid w:val="00112A2D"/>
    <w:rsid w:val="00112BB3"/>
    <w:rsid w:val="001132FE"/>
    <w:rsid w:val="00113717"/>
    <w:rsid w:val="00114509"/>
    <w:rsid w:val="001159AB"/>
    <w:rsid w:val="00116770"/>
    <w:rsid w:val="0012054B"/>
    <w:rsid w:val="00122774"/>
    <w:rsid w:val="00125487"/>
    <w:rsid w:val="001339A2"/>
    <w:rsid w:val="00135235"/>
    <w:rsid w:val="001400F5"/>
    <w:rsid w:val="00140811"/>
    <w:rsid w:val="00140C0E"/>
    <w:rsid w:val="00142D07"/>
    <w:rsid w:val="0014637F"/>
    <w:rsid w:val="00147A35"/>
    <w:rsid w:val="00151ACE"/>
    <w:rsid w:val="001521CA"/>
    <w:rsid w:val="00154D0D"/>
    <w:rsid w:val="001556EE"/>
    <w:rsid w:val="00156190"/>
    <w:rsid w:val="001578FC"/>
    <w:rsid w:val="00157B15"/>
    <w:rsid w:val="00163B70"/>
    <w:rsid w:val="00164BD1"/>
    <w:rsid w:val="00165AB7"/>
    <w:rsid w:val="0016651D"/>
    <w:rsid w:val="001673EB"/>
    <w:rsid w:val="0017039D"/>
    <w:rsid w:val="00171DF2"/>
    <w:rsid w:val="0017294C"/>
    <w:rsid w:val="0017300A"/>
    <w:rsid w:val="00173E39"/>
    <w:rsid w:val="00174338"/>
    <w:rsid w:val="00175F2C"/>
    <w:rsid w:val="00175F2D"/>
    <w:rsid w:val="00176E67"/>
    <w:rsid w:val="00177E02"/>
    <w:rsid w:val="00181FDF"/>
    <w:rsid w:val="00184C6A"/>
    <w:rsid w:val="001877C1"/>
    <w:rsid w:val="001921DE"/>
    <w:rsid w:val="00192F5E"/>
    <w:rsid w:val="00193F10"/>
    <w:rsid w:val="00194DB2"/>
    <w:rsid w:val="00196BDD"/>
    <w:rsid w:val="001A034C"/>
    <w:rsid w:val="001A0602"/>
    <w:rsid w:val="001A15CC"/>
    <w:rsid w:val="001A4160"/>
    <w:rsid w:val="001A561C"/>
    <w:rsid w:val="001A65C4"/>
    <w:rsid w:val="001A7C47"/>
    <w:rsid w:val="001B0B8B"/>
    <w:rsid w:val="001B18E3"/>
    <w:rsid w:val="001B2A68"/>
    <w:rsid w:val="001B36C2"/>
    <w:rsid w:val="001B6FD6"/>
    <w:rsid w:val="001C1271"/>
    <w:rsid w:val="001C3A4E"/>
    <w:rsid w:val="001C3E2B"/>
    <w:rsid w:val="001C509C"/>
    <w:rsid w:val="001C50E4"/>
    <w:rsid w:val="001C544B"/>
    <w:rsid w:val="001C763E"/>
    <w:rsid w:val="001D0CEB"/>
    <w:rsid w:val="001D2454"/>
    <w:rsid w:val="001D3A51"/>
    <w:rsid w:val="001D533B"/>
    <w:rsid w:val="001D562E"/>
    <w:rsid w:val="001D6015"/>
    <w:rsid w:val="001D73BA"/>
    <w:rsid w:val="001E06B3"/>
    <w:rsid w:val="001E326E"/>
    <w:rsid w:val="001E5DD7"/>
    <w:rsid w:val="001F02E4"/>
    <w:rsid w:val="001F03AC"/>
    <w:rsid w:val="001F1798"/>
    <w:rsid w:val="001F6A14"/>
    <w:rsid w:val="001F7139"/>
    <w:rsid w:val="00205BD5"/>
    <w:rsid w:val="00207DAC"/>
    <w:rsid w:val="00211924"/>
    <w:rsid w:val="002122EB"/>
    <w:rsid w:val="00213594"/>
    <w:rsid w:val="00214260"/>
    <w:rsid w:val="00215CF9"/>
    <w:rsid w:val="00215D90"/>
    <w:rsid w:val="0021666C"/>
    <w:rsid w:val="002168FC"/>
    <w:rsid w:val="00216F36"/>
    <w:rsid w:val="00221601"/>
    <w:rsid w:val="002240E2"/>
    <w:rsid w:val="0022532C"/>
    <w:rsid w:val="00225D0E"/>
    <w:rsid w:val="0022760B"/>
    <w:rsid w:val="0023211C"/>
    <w:rsid w:val="00233DB7"/>
    <w:rsid w:val="002367AF"/>
    <w:rsid w:val="00240882"/>
    <w:rsid w:val="0024397F"/>
    <w:rsid w:val="00246F85"/>
    <w:rsid w:val="0025534C"/>
    <w:rsid w:val="00255E02"/>
    <w:rsid w:val="002604AC"/>
    <w:rsid w:val="002618FB"/>
    <w:rsid w:val="002639E4"/>
    <w:rsid w:val="00263FC7"/>
    <w:rsid w:val="00267C8F"/>
    <w:rsid w:val="00271BC6"/>
    <w:rsid w:val="00273E17"/>
    <w:rsid w:val="002741B3"/>
    <w:rsid w:val="00274C59"/>
    <w:rsid w:val="00275B2F"/>
    <w:rsid w:val="00275C57"/>
    <w:rsid w:val="00275DE0"/>
    <w:rsid w:val="00275FE3"/>
    <w:rsid w:val="002776E6"/>
    <w:rsid w:val="00284F6E"/>
    <w:rsid w:val="002876D5"/>
    <w:rsid w:val="00291021"/>
    <w:rsid w:val="00292368"/>
    <w:rsid w:val="0029396D"/>
    <w:rsid w:val="00294BC0"/>
    <w:rsid w:val="00294E62"/>
    <w:rsid w:val="00295593"/>
    <w:rsid w:val="0029650D"/>
    <w:rsid w:val="002A49C7"/>
    <w:rsid w:val="002B0FAA"/>
    <w:rsid w:val="002B3553"/>
    <w:rsid w:val="002B4889"/>
    <w:rsid w:val="002B7DEE"/>
    <w:rsid w:val="002C11F1"/>
    <w:rsid w:val="002C1800"/>
    <w:rsid w:val="002C5D7A"/>
    <w:rsid w:val="002D21E8"/>
    <w:rsid w:val="002D2377"/>
    <w:rsid w:val="002D453F"/>
    <w:rsid w:val="002D45E6"/>
    <w:rsid w:val="002D5283"/>
    <w:rsid w:val="002D5D49"/>
    <w:rsid w:val="002D5F1D"/>
    <w:rsid w:val="002D72AD"/>
    <w:rsid w:val="002E2A80"/>
    <w:rsid w:val="002E4F98"/>
    <w:rsid w:val="002E64D0"/>
    <w:rsid w:val="002F0AA8"/>
    <w:rsid w:val="002F275F"/>
    <w:rsid w:val="002F422A"/>
    <w:rsid w:val="002F4D14"/>
    <w:rsid w:val="002F5907"/>
    <w:rsid w:val="0030125E"/>
    <w:rsid w:val="00301DFD"/>
    <w:rsid w:val="00303B1C"/>
    <w:rsid w:val="00303FF7"/>
    <w:rsid w:val="00304262"/>
    <w:rsid w:val="00312022"/>
    <w:rsid w:val="00312684"/>
    <w:rsid w:val="00312F45"/>
    <w:rsid w:val="00314A52"/>
    <w:rsid w:val="00314F74"/>
    <w:rsid w:val="003157F0"/>
    <w:rsid w:val="00321AE6"/>
    <w:rsid w:val="003264AB"/>
    <w:rsid w:val="00327295"/>
    <w:rsid w:val="0033078E"/>
    <w:rsid w:val="00330AC7"/>
    <w:rsid w:val="003310A1"/>
    <w:rsid w:val="003324B4"/>
    <w:rsid w:val="00332F58"/>
    <w:rsid w:val="00333C10"/>
    <w:rsid w:val="003341DD"/>
    <w:rsid w:val="00337E19"/>
    <w:rsid w:val="003408A8"/>
    <w:rsid w:val="00341D8C"/>
    <w:rsid w:val="003442E7"/>
    <w:rsid w:val="003461BF"/>
    <w:rsid w:val="003462B3"/>
    <w:rsid w:val="003471A0"/>
    <w:rsid w:val="00347949"/>
    <w:rsid w:val="003511BE"/>
    <w:rsid w:val="003522B2"/>
    <w:rsid w:val="003541A9"/>
    <w:rsid w:val="003549F2"/>
    <w:rsid w:val="00357ACC"/>
    <w:rsid w:val="003616CE"/>
    <w:rsid w:val="00361D9F"/>
    <w:rsid w:val="00363378"/>
    <w:rsid w:val="00363403"/>
    <w:rsid w:val="00363567"/>
    <w:rsid w:val="00364B4A"/>
    <w:rsid w:val="00364DEB"/>
    <w:rsid w:val="00372AC0"/>
    <w:rsid w:val="00373D77"/>
    <w:rsid w:val="00374CB1"/>
    <w:rsid w:val="00375FE6"/>
    <w:rsid w:val="0038178C"/>
    <w:rsid w:val="003819CD"/>
    <w:rsid w:val="00382B83"/>
    <w:rsid w:val="00382D0A"/>
    <w:rsid w:val="00382D1D"/>
    <w:rsid w:val="00384C2B"/>
    <w:rsid w:val="0038654A"/>
    <w:rsid w:val="00386F84"/>
    <w:rsid w:val="00387527"/>
    <w:rsid w:val="0039460C"/>
    <w:rsid w:val="003A0C7F"/>
    <w:rsid w:val="003A0ECF"/>
    <w:rsid w:val="003A1197"/>
    <w:rsid w:val="003A1CE8"/>
    <w:rsid w:val="003B0624"/>
    <w:rsid w:val="003B1867"/>
    <w:rsid w:val="003B5616"/>
    <w:rsid w:val="003B61A0"/>
    <w:rsid w:val="003B7653"/>
    <w:rsid w:val="003C11B3"/>
    <w:rsid w:val="003C3F68"/>
    <w:rsid w:val="003C40F4"/>
    <w:rsid w:val="003C5928"/>
    <w:rsid w:val="003C6D3A"/>
    <w:rsid w:val="003C7033"/>
    <w:rsid w:val="003C7462"/>
    <w:rsid w:val="003D0D3F"/>
    <w:rsid w:val="003D3720"/>
    <w:rsid w:val="003D3D26"/>
    <w:rsid w:val="003E27BE"/>
    <w:rsid w:val="003E304F"/>
    <w:rsid w:val="003E3760"/>
    <w:rsid w:val="003E408B"/>
    <w:rsid w:val="003E508E"/>
    <w:rsid w:val="003F1000"/>
    <w:rsid w:val="003F3B9D"/>
    <w:rsid w:val="003F67DC"/>
    <w:rsid w:val="003F75BB"/>
    <w:rsid w:val="00402EE0"/>
    <w:rsid w:val="00404941"/>
    <w:rsid w:val="00404A13"/>
    <w:rsid w:val="00404A1B"/>
    <w:rsid w:val="00405FB2"/>
    <w:rsid w:val="004061E1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0AC4"/>
    <w:rsid w:val="00424856"/>
    <w:rsid w:val="00424EA4"/>
    <w:rsid w:val="004250A2"/>
    <w:rsid w:val="004319E8"/>
    <w:rsid w:val="00431F45"/>
    <w:rsid w:val="00433372"/>
    <w:rsid w:val="00433ACC"/>
    <w:rsid w:val="00434772"/>
    <w:rsid w:val="00436173"/>
    <w:rsid w:val="00436D63"/>
    <w:rsid w:val="00440A34"/>
    <w:rsid w:val="00441308"/>
    <w:rsid w:val="00444B98"/>
    <w:rsid w:val="00445C90"/>
    <w:rsid w:val="00446305"/>
    <w:rsid w:val="00451BC1"/>
    <w:rsid w:val="00453A60"/>
    <w:rsid w:val="004551F5"/>
    <w:rsid w:val="004554A0"/>
    <w:rsid w:val="00456208"/>
    <w:rsid w:val="004579FF"/>
    <w:rsid w:val="00460919"/>
    <w:rsid w:val="00461B47"/>
    <w:rsid w:val="00461F5E"/>
    <w:rsid w:val="0046631C"/>
    <w:rsid w:val="0047151B"/>
    <w:rsid w:val="004728C8"/>
    <w:rsid w:val="00473EB1"/>
    <w:rsid w:val="004821E2"/>
    <w:rsid w:val="00483456"/>
    <w:rsid w:val="0048767A"/>
    <w:rsid w:val="0049061B"/>
    <w:rsid w:val="00492B4A"/>
    <w:rsid w:val="004A1A3C"/>
    <w:rsid w:val="004A2D57"/>
    <w:rsid w:val="004A474C"/>
    <w:rsid w:val="004A5B6B"/>
    <w:rsid w:val="004B0919"/>
    <w:rsid w:val="004B6335"/>
    <w:rsid w:val="004C0A48"/>
    <w:rsid w:val="004C413D"/>
    <w:rsid w:val="004C5C1F"/>
    <w:rsid w:val="004C62DF"/>
    <w:rsid w:val="004D34EB"/>
    <w:rsid w:val="004D5080"/>
    <w:rsid w:val="004E20F2"/>
    <w:rsid w:val="004E2D3E"/>
    <w:rsid w:val="004E34AA"/>
    <w:rsid w:val="004E656D"/>
    <w:rsid w:val="004E6C77"/>
    <w:rsid w:val="004F0289"/>
    <w:rsid w:val="004F0DD4"/>
    <w:rsid w:val="004F4697"/>
    <w:rsid w:val="004F4791"/>
    <w:rsid w:val="00500C24"/>
    <w:rsid w:val="00500F31"/>
    <w:rsid w:val="0050115D"/>
    <w:rsid w:val="00501369"/>
    <w:rsid w:val="00502514"/>
    <w:rsid w:val="00503D3F"/>
    <w:rsid w:val="00505BA1"/>
    <w:rsid w:val="00506C2E"/>
    <w:rsid w:val="00507FE2"/>
    <w:rsid w:val="005120C1"/>
    <w:rsid w:val="00512946"/>
    <w:rsid w:val="00512D20"/>
    <w:rsid w:val="005145C0"/>
    <w:rsid w:val="0051552D"/>
    <w:rsid w:val="005179A6"/>
    <w:rsid w:val="005217C0"/>
    <w:rsid w:val="005314DA"/>
    <w:rsid w:val="00543055"/>
    <w:rsid w:val="00544428"/>
    <w:rsid w:val="005446D0"/>
    <w:rsid w:val="0054556C"/>
    <w:rsid w:val="00547A91"/>
    <w:rsid w:val="00554D52"/>
    <w:rsid w:val="00555CDE"/>
    <w:rsid w:val="00557DC5"/>
    <w:rsid w:val="00560C3D"/>
    <w:rsid w:val="0056241E"/>
    <w:rsid w:val="00562860"/>
    <w:rsid w:val="005631E0"/>
    <w:rsid w:val="00563686"/>
    <w:rsid w:val="00565C84"/>
    <w:rsid w:val="005679D1"/>
    <w:rsid w:val="00571E32"/>
    <w:rsid w:val="00573930"/>
    <w:rsid w:val="00580FE3"/>
    <w:rsid w:val="00582814"/>
    <w:rsid w:val="00583509"/>
    <w:rsid w:val="0058428D"/>
    <w:rsid w:val="00587522"/>
    <w:rsid w:val="00591106"/>
    <w:rsid w:val="00593A32"/>
    <w:rsid w:val="005948B4"/>
    <w:rsid w:val="0059598A"/>
    <w:rsid w:val="005A2594"/>
    <w:rsid w:val="005A2749"/>
    <w:rsid w:val="005A3576"/>
    <w:rsid w:val="005A5FCF"/>
    <w:rsid w:val="005A68F2"/>
    <w:rsid w:val="005A6D50"/>
    <w:rsid w:val="005A763B"/>
    <w:rsid w:val="005B07F5"/>
    <w:rsid w:val="005B3D2F"/>
    <w:rsid w:val="005B4F8C"/>
    <w:rsid w:val="005B6A67"/>
    <w:rsid w:val="005C0F88"/>
    <w:rsid w:val="005C1853"/>
    <w:rsid w:val="005C42C8"/>
    <w:rsid w:val="005D0E65"/>
    <w:rsid w:val="005D0F27"/>
    <w:rsid w:val="005D485E"/>
    <w:rsid w:val="005D4B3B"/>
    <w:rsid w:val="005D700D"/>
    <w:rsid w:val="005E052B"/>
    <w:rsid w:val="005E3912"/>
    <w:rsid w:val="005E3E05"/>
    <w:rsid w:val="005E4F8E"/>
    <w:rsid w:val="005E6511"/>
    <w:rsid w:val="005E6AD9"/>
    <w:rsid w:val="005F039D"/>
    <w:rsid w:val="005F5DA6"/>
    <w:rsid w:val="006000DD"/>
    <w:rsid w:val="00600821"/>
    <w:rsid w:val="00600F86"/>
    <w:rsid w:val="0061013B"/>
    <w:rsid w:val="006111BD"/>
    <w:rsid w:val="00612DC3"/>
    <w:rsid w:val="0061383B"/>
    <w:rsid w:val="00614994"/>
    <w:rsid w:val="006205CB"/>
    <w:rsid w:val="00620E32"/>
    <w:rsid w:val="00624305"/>
    <w:rsid w:val="00624581"/>
    <w:rsid w:val="00624FB1"/>
    <w:rsid w:val="0062666C"/>
    <w:rsid w:val="00630C49"/>
    <w:rsid w:val="00631404"/>
    <w:rsid w:val="00631768"/>
    <w:rsid w:val="00632517"/>
    <w:rsid w:val="0063426A"/>
    <w:rsid w:val="0063524E"/>
    <w:rsid w:val="00635FAF"/>
    <w:rsid w:val="00637D33"/>
    <w:rsid w:val="00644FBA"/>
    <w:rsid w:val="00645BE3"/>
    <w:rsid w:val="00652765"/>
    <w:rsid w:val="006537E8"/>
    <w:rsid w:val="0065493A"/>
    <w:rsid w:val="006549D3"/>
    <w:rsid w:val="00656C0E"/>
    <w:rsid w:val="00657F0E"/>
    <w:rsid w:val="00660567"/>
    <w:rsid w:val="006643DF"/>
    <w:rsid w:val="00664FA2"/>
    <w:rsid w:val="00665373"/>
    <w:rsid w:val="00667692"/>
    <w:rsid w:val="00672EA5"/>
    <w:rsid w:val="00673107"/>
    <w:rsid w:val="006737F3"/>
    <w:rsid w:val="006773E3"/>
    <w:rsid w:val="00681B0B"/>
    <w:rsid w:val="00682D0D"/>
    <w:rsid w:val="00687573"/>
    <w:rsid w:val="0069195D"/>
    <w:rsid w:val="00691C63"/>
    <w:rsid w:val="00692424"/>
    <w:rsid w:val="006937C7"/>
    <w:rsid w:val="00694137"/>
    <w:rsid w:val="0069499F"/>
    <w:rsid w:val="00695743"/>
    <w:rsid w:val="006975FE"/>
    <w:rsid w:val="006A0345"/>
    <w:rsid w:val="006A266D"/>
    <w:rsid w:val="006A2DC8"/>
    <w:rsid w:val="006A35E5"/>
    <w:rsid w:val="006A3891"/>
    <w:rsid w:val="006A3D3A"/>
    <w:rsid w:val="006A43DC"/>
    <w:rsid w:val="006B0756"/>
    <w:rsid w:val="006B192E"/>
    <w:rsid w:val="006B1C23"/>
    <w:rsid w:val="006B4C35"/>
    <w:rsid w:val="006B5032"/>
    <w:rsid w:val="006B52DF"/>
    <w:rsid w:val="006C18AF"/>
    <w:rsid w:val="006C2374"/>
    <w:rsid w:val="006C254C"/>
    <w:rsid w:val="006C2B3C"/>
    <w:rsid w:val="006C4EBC"/>
    <w:rsid w:val="006C598B"/>
    <w:rsid w:val="006C756D"/>
    <w:rsid w:val="006D1360"/>
    <w:rsid w:val="006D1D82"/>
    <w:rsid w:val="006D320C"/>
    <w:rsid w:val="006D42A0"/>
    <w:rsid w:val="006D7674"/>
    <w:rsid w:val="006D7DE3"/>
    <w:rsid w:val="006E1071"/>
    <w:rsid w:val="006E2FF1"/>
    <w:rsid w:val="006E5709"/>
    <w:rsid w:val="006F0597"/>
    <w:rsid w:val="006F07A8"/>
    <w:rsid w:val="006F418A"/>
    <w:rsid w:val="006F50DE"/>
    <w:rsid w:val="00701C1C"/>
    <w:rsid w:val="00701C4E"/>
    <w:rsid w:val="00706927"/>
    <w:rsid w:val="00707E87"/>
    <w:rsid w:val="00710030"/>
    <w:rsid w:val="0071070E"/>
    <w:rsid w:val="0071114D"/>
    <w:rsid w:val="00711516"/>
    <w:rsid w:val="00715E38"/>
    <w:rsid w:val="007165AE"/>
    <w:rsid w:val="007203F6"/>
    <w:rsid w:val="007216C0"/>
    <w:rsid w:val="00722029"/>
    <w:rsid w:val="0072222E"/>
    <w:rsid w:val="007223DE"/>
    <w:rsid w:val="007225FC"/>
    <w:rsid w:val="0072547E"/>
    <w:rsid w:val="00727218"/>
    <w:rsid w:val="00730CF2"/>
    <w:rsid w:val="007322EA"/>
    <w:rsid w:val="00732603"/>
    <w:rsid w:val="00732CEB"/>
    <w:rsid w:val="00732DA3"/>
    <w:rsid w:val="00733EEA"/>
    <w:rsid w:val="00736208"/>
    <w:rsid w:val="007375FB"/>
    <w:rsid w:val="007402EF"/>
    <w:rsid w:val="00740935"/>
    <w:rsid w:val="0074129E"/>
    <w:rsid w:val="007416BC"/>
    <w:rsid w:val="00741B95"/>
    <w:rsid w:val="00741F87"/>
    <w:rsid w:val="007420DD"/>
    <w:rsid w:val="00742C4E"/>
    <w:rsid w:val="007450EB"/>
    <w:rsid w:val="00745676"/>
    <w:rsid w:val="00745861"/>
    <w:rsid w:val="00746337"/>
    <w:rsid w:val="0074689D"/>
    <w:rsid w:val="00746E56"/>
    <w:rsid w:val="00751F4D"/>
    <w:rsid w:val="007543BA"/>
    <w:rsid w:val="0075463B"/>
    <w:rsid w:val="0075496B"/>
    <w:rsid w:val="007564C8"/>
    <w:rsid w:val="007571FF"/>
    <w:rsid w:val="00761D12"/>
    <w:rsid w:val="0076361D"/>
    <w:rsid w:val="00766979"/>
    <w:rsid w:val="00767575"/>
    <w:rsid w:val="00771CAE"/>
    <w:rsid w:val="00772F4B"/>
    <w:rsid w:val="0077534B"/>
    <w:rsid w:val="00775A2E"/>
    <w:rsid w:val="00777097"/>
    <w:rsid w:val="00781680"/>
    <w:rsid w:val="00787851"/>
    <w:rsid w:val="00795571"/>
    <w:rsid w:val="00795A5D"/>
    <w:rsid w:val="00795F54"/>
    <w:rsid w:val="007A158C"/>
    <w:rsid w:val="007A3BD8"/>
    <w:rsid w:val="007A4C02"/>
    <w:rsid w:val="007A74E1"/>
    <w:rsid w:val="007B0767"/>
    <w:rsid w:val="007B11A2"/>
    <w:rsid w:val="007B4CFB"/>
    <w:rsid w:val="007B4DCC"/>
    <w:rsid w:val="007B5043"/>
    <w:rsid w:val="007B68D4"/>
    <w:rsid w:val="007B7C48"/>
    <w:rsid w:val="007C0AFF"/>
    <w:rsid w:val="007C231F"/>
    <w:rsid w:val="007C46B8"/>
    <w:rsid w:val="007C5EA8"/>
    <w:rsid w:val="007D0A9E"/>
    <w:rsid w:val="007D2D17"/>
    <w:rsid w:val="007D4D30"/>
    <w:rsid w:val="007D5FC1"/>
    <w:rsid w:val="007D6305"/>
    <w:rsid w:val="007E360D"/>
    <w:rsid w:val="007E5B5D"/>
    <w:rsid w:val="007E73DC"/>
    <w:rsid w:val="007E7903"/>
    <w:rsid w:val="007F0429"/>
    <w:rsid w:val="007F0720"/>
    <w:rsid w:val="007F09AC"/>
    <w:rsid w:val="007F26A4"/>
    <w:rsid w:val="007F26D8"/>
    <w:rsid w:val="007F2824"/>
    <w:rsid w:val="007F4722"/>
    <w:rsid w:val="007F75E2"/>
    <w:rsid w:val="00800BA6"/>
    <w:rsid w:val="008038FD"/>
    <w:rsid w:val="00804BBC"/>
    <w:rsid w:val="00810F75"/>
    <w:rsid w:val="0081341E"/>
    <w:rsid w:val="00813C7F"/>
    <w:rsid w:val="00816DD2"/>
    <w:rsid w:val="00821189"/>
    <w:rsid w:val="008225CB"/>
    <w:rsid w:val="0082425B"/>
    <w:rsid w:val="0082681D"/>
    <w:rsid w:val="0082799E"/>
    <w:rsid w:val="00830DEE"/>
    <w:rsid w:val="00831A02"/>
    <w:rsid w:val="00832062"/>
    <w:rsid w:val="008323DA"/>
    <w:rsid w:val="00836282"/>
    <w:rsid w:val="008362DE"/>
    <w:rsid w:val="00837F4F"/>
    <w:rsid w:val="0084478C"/>
    <w:rsid w:val="00845BFB"/>
    <w:rsid w:val="00846D82"/>
    <w:rsid w:val="00846F78"/>
    <w:rsid w:val="008504CE"/>
    <w:rsid w:val="0085120D"/>
    <w:rsid w:val="00852F1C"/>
    <w:rsid w:val="00853875"/>
    <w:rsid w:val="00854144"/>
    <w:rsid w:val="00854EDE"/>
    <w:rsid w:val="00857662"/>
    <w:rsid w:val="0085792C"/>
    <w:rsid w:val="00857B51"/>
    <w:rsid w:val="008605A4"/>
    <w:rsid w:val="00860DAF"/>
    <w:rsid w:val="00864040"/>
    <w:rsid w:val="00864505"/>
    <w:rsid w:val="00864CA3"/>
    <w:rsid w:val="0086581E"/>
    <w:rsid w:val="00874E5A"/>
    <w:rsid w:val="0087516F"/>
    <w:rsid w:val="0087729A"/>
    <w:rsid w:val="0088376E"/>
    <w:rsid w:val="00884268"/>
    <w:rsid w:val="00884E56"/>
    <w:rsid w:val="00885415"/>
    <w:rsid w:val="00887AA8"/>
    <w:rsid w:val="00890AB1"/>
    <w:rsid w:val="008928AA"/>
    <w:rsid w:val="008939A5"/>
    <w:rsid w:val="00895512"/>
    <w:rsid w:val="00895E37"/>
    <w:rsid w:val="008A2578"/>
    <w:rsid w:val="008A3B6B"/>
    <w:rsid w:val="008A41BA"/>
    <w:rsid w:val="008A4A75"/>
    <w:rsid w:val="008A5EDE"/>
    <w:rsid w:val="008A6103"/>
    <w:rsid w:val="008A63E2"/>
    <w:rsid w:val="008A74A2"/>
    <w:rsid w:val="008B14FD"/>
    <w:rsid w:val="008B4389"/>
    <w:rsid w:val="008B6071"/>
    <w:rsid w:val="008C28B7"/>
    <w:rsid w:val="008C609B"/>
    <w:rsid w:val="008C6993"/>
    <w:rsid w:val="008D784C"/>
    <w:rsid w:val="008D7C41"/>
    <w:rsid w:val="008E1BCC"/>
    <w:rsid w:val="008E521E"/>
    <w:rsid w:val="008E5362"/>
    <w:rsid w:val="008E743B"/>
    <w:rsid w:val="008F0731"/>
    <w:rsid w:val="008F2071"/>
    <w:rsid w:val="008F4C2C"/>
    <w:rsid w:val="008F71EA"/>
    <w:rsid w:val="008F77DE"/>
    <w:rsid w:val="0090053E"/>
    <w:rsid w:val="00901E1B"/>
    <w:rsid w:val="009047AA"/>
    <w:rsid w:val="00904EB4"/>
    <w:rsid w:val="00906A27"/>
    <w:rsid w:val="00910227"/>
    <w:rsid w:val="00910BDC"/>
    <w:rsid w:val="00914B24"/>
    <w:rsid w:val="00915F85"/>
    <w:rsid w:val="00916E10"/>
    <w:rsid w:val="00920A68"/>
    <w:rsid w:val="0092303E"/>
    <w:rsid w:val="0092324B"/>
    <w:rsid w:val="00924004"/>
    <w:rsid w:val="00924807"/>
    <w:rsid w:val="009248D0"/>
    <w:rsid w:val="00924C31"/>
    <w:rsid w:val="00926C35"/>
    <w:rsid w:val="00927EE8"/>
    <w:rsid w:val="00931BC0"/>
    <w:rsid w:val="0093439E"/>
    <w:rsid w:val="0093622E"/>
    <w:rsid w:val="00937280"/>
    <w:rsid w:val="00941347"/>
    <w:rsid w:val="00941521"/>
    <w:rsid w:val="009459FC"/>
    <w:rsid w:val="00947119"/>
    <w:rsid w:val="00950EE0"/>
    <w:rsid w:val="009514F9"/>
    <w:rsid w:val="00962A62"/>
    <w:rsid w:val="00962EAA"/>
    <w:rsid w:val="00965476"/>
    <w:rsid w:val="00965D8C"/>
    <w:rsid w:val="00970243"/>
    <w:rsid w:val="00971663"/>
    <w:rsid w:val="00971883"/>
    <w:rsid w:val="00973206"/>
    <w:rsid w:val="00973AAA"/>
    <w:rsid w:val="009760AC"/>
    <w:rsid w:val="009807BB"/>
    <w:rsid w:val="009808A4"/>
    <w:rsid w:val="009808F8"/>
    <w:rsid w:val="00981ED5"/>
    <w:rsid w:val="00982D5A"/>
    <w:rsid w:val="0098336B"/>
    <w:rsid w:val="0098369A"/>
    <w:rsid w:val="009859C5"/>
    <w:rsid w:val="00986118"/>
    <w:rsid w:val="00987C88"/>
    <w:rsid w:val="00990007"/>
    <w:rsid w:val="00990480"/>
    <w:rsid w:val="00990630"/>
    <w:rsid w:val="00990835"/>
    <w:rsid w:val="009909ED"/>
    <w:rsid w:val="00992A76"/>
    <w:rsid w:val="00994EB0"/>
    <w:rsid w:val="00996D32"/>
    <w:rsid w:val="009976F3"/>
    <w:rsid w:val="009A0C3F"/>
    <w:rsid w:val="009A0DBF"/>
    <w:rsid w:val="009A1403"/>
    <w:rsid w:val="009A1C0B"/>
    <w:rsid w:val="009A2CFF"/>
    <w:rsid w:val="009A3F0F"/>
    <w:rsid w:val="009A4A61"/>
    <w:rsid w:val="009A4B85"/>
    <w:rsid w:val="009A4C97"/>
    <w:rsid w:val="009A5B2C"/>
    <w:rsid w:val="009B2D0A"/>
    <w:rsid w:val="009B3471"/>
    <w:rsid w:val="009B4F1D"/>
    <w:rsid w:val="009C20D5"/>
    <w:rsid w:val="009C2544"/>
    <w:rsid w:val="009D1770"/>
    <w:rsid w:val="009D54C7"/>
    <w:rsid w:val="009D6253"/>
    <w:rsid w:val="009D6411"/>
    <w:rsid w:val="009E00DD"/>
    <w:rsid w:val="009E0727"/>
    <w:rsid w:val="009E4300"/>
    <w:rsid w:val="009E5FEA"/>
    <w:rsid w:val="009E79D3"/>
    <w:rsid w:val="009F1D6C"/>
    <w:rsid w:val="009F505A"/>
    <w:rsid w:val="009F78D2"/>
    <w:rsid w:val="00A022AC"/>
    <w:rsid w:val="00A03A3A"/>
    <w:rsid w:val="00A04783"/>
    <w:rsid w:val="00A07701"/>
    <w:rsid w:val="00A07785"/>
    <w:rsid w:val="00A0780B"/>
    <w:rsid w:val="00A079FA"/>
    <w:rsid w:val="00A144F0"/>
    <w:rsid w:val="00A15EAA"/>
    <w:rsid w:val="00A16621"/>
    <w:rsid w:val="00A17DCA"/>
    <w:rsid w:val="00A2040D"/>
    <w:rsid w:val="00A20D69"/>
    <w:rsid w:val="00A235D1"/>
    <w:rsid w:val="00A262BA"/>
    <w:rsid w:val="00A26F31"/>
    <w:rsid w:val="00A27C05"/>
    <w:rsid w:val="00A313FE"/>
    <w:rsid w:val="00A31F95"/>
    <w:rsid w:val="00A34AFF"/>
    <w:rsid w:val="00A34BB5"/>
    <w:rsid w:val="00A406BE"/>
    <w:rsid w:val="00A4436C"/>
    <w:rsid w:val="00A449B4"/>
    <w:rsid w:val="00A459B4"/>
    <w:rsid w:val="00A466C9"/>
    <w:rsid w:val="00A54707"/>
    <w:rsid w:val="00A60454"/>
    <w:rsid w:val="00A62565"/>
    <w:rsid w:val="00A67ECD"/>
    <w:rsid w:val="00A70489"/>
    <w:rsid w:val="00A7066C"/>
    <w:rsid w:val="00A71C08"/>
    <w:rsid w:val="00A7349C"/>
    <w:rsid w:val="00A762AC"/>
    <w:rsid w:val="00A81192"/>
    <w:rsid w:val="00A86BD5"/>
    <w:rsid w:val="00A87C4B"/>
    <w:rsid w:val="00A94573"/>
    <w:rsid w:val="00A95B03"/>
    <w:rsid w:val="00A97F6F"/>
    <w:rsid w:val="00AA0978"/>
    <w:rsid w:val="00AA105F"/>
    <w:rsid w:val="00AA237B"/>
    <w:rsid w:val="00AA2BF8"/>
    <w:rsid w:val="00AA4146"/>
    <w:rsid w:val="00AA5AB2"/>
    <w:rsid w:val="00AA75FD"/>
    <w:rsid w:val="00AB1DA3"/>
    <w:rsid w:val="00AB3FDE"/>
    <w:rsid w:val="00AB7324"/>
    <w:rsid w:val="00AC2A66"/>
    <w:rsid w:val="00AC41D1"/>
    <w:rsid w:val="00AC4D00"/>
    <w:rsid w:val="00AC63E2"/>
    <w:rsid w:val="00AC6474"/>
    <w:rsid w:val="00AC6FFC"/>
    <w:rsid w:val="00AC711F"/>
    <w:rsid w:val="00AC72C7"/>
    <w:rsid w:val="00AD013D"/>
    <w:rsid w:val="00AD0F3A"/>
    <w:rsid w:val="00AD1010"/>
    <w:rsid w:val="00AD6D18"/>
    <w:rsid w:val="00AE0775"/>
    <w:rsid w:val="00AE2687"/>
    <w:rsid w:val="00AE30AA"/>
    <w:rsid w:val="00AE4332"/>
    <w:rsid w:val="00AE4CE6"/>
    <w:rsid w:val="00AE6200"/>
    <w:rsid w:val="00AE684D"/>
    <w:rsid w:val="00AF1DE5"/>
    <w:rsid w:val="00AF2E61"/>
    <w:rsid w:val="00B10FB2"/>
    <w:rsid w:val="00B114F0"/>
    <w:rsid w:val="00B11F33"/>
    <w:rsid w:val="00B15D8D"/>
    <w:rsid w:val="00B23BF6"/>
    <w:rsid w:val="00B248D1"/>
    <w:rsid w:val="00B2655F"/>
    <w:rsid w:val="00B26C75"/>
    <w:rsid w:val="00B301B3"/>
    <w:rsid w:val="00B3088E"/>
    <w:rsid w:val="00B332DB"/>
    <w:rsid w:val="00B33D12"/>
    <w:rsid w:val="00B363C7"/>
    <w:rsid w:val="00B372EA"/>
    <w:rsid w:val="00B41D70"/>
    <w:rsid w:val="00B42C30"/>
    <w:rsid w:val="00B43124"/>
    <w:rsid w:val="00B433D1"/>
    <w:rsid w:val="00B44236"/>
    <w:rsid w:val="00B44697"/>
    <w:rsid w:val="00B46E89"/>
    <w:rsid w:val="00B47D87"/>
    <w:rsid w:val="00B50218"/>
    <w:rsid w:val="00B50AB0"/>
    <w:rsid w:val="00B51D0A"/>
    <w:rsid w:val="00B57710"/>
    <w:rsid w:val="00B5799E"/>
    <w:rsid w:val="00B674E5"/>
    <w:rsid w:val="00B70F38"/>
    <w:rsid w:val="00B7288F"/>
    <w:rsid w:val="00B73C76"/>
    <w:rsid w:val="00B74DB3"/>
    <w:rsid w:val="00B846E1"/>
    <w:rsid w:val="00B96787"/>
    <w:rsid w:val="00B96CC4"/>
    <w:rsid w:val="00BA1F8A"/>
    <w:rsid w:val="00BA260F"/>
    <w:rsid w:val="00BA30C4"/>
    <w:rsid w:val="00BA345E"/>
    <w:rsid w:val="00BA4893"/>
    <w:rsid w:val="00BA4E7C"/>
    <w:rsid w:val="00BA6A0A"/>
    <w:rsid w:val="00BA6B3B"/>
    <w:rsid w:val="00BA7FEF"/>
    <w:rsid w:val="00BB26DC"/>
    <w:rsid w:val="00BB7781"/>
    <w:rsid w:val="00BC150A"/>
    <w:rsid w:val="00BC1974"/>
    <w:rsid w:val="00BC2750"/>
    <w:rsid w:val="00BC29A8"/>
    <w:rsid w:val="00BC4D54"/>
    <w:rsid w:val="00BC7394"/>
    <w:rsid w:val="00BD1668"/>
    <w:rsid w:val="00BD16B0"/>
    <w:rsid w:val="00BD296D"/>
    <w:rsid w:val="00BD3C6A"/>
    <w:rsid w:val="00BD5BA0"/>
    <w:rsid w:val="00BD7136"/>
    <w:rsid w:val="00BE18C1"/>
    <w:rsid w:val="00BE3AD0"/>
    <w:rsid w:val="00BE43D9"/>
    <w:rsid w:val="00BE5BD8"/>
    <w:rsid w:val="00BE69ED"/>
    <w:rsid w:val="00BF010C"/>
    <w:rsid w:val="00BF2DFC"/>
    <w:rsid w:val="00BF32D0"/>
    <w:rsid w:val="00BF5B78"/>
    <w:rsid w:val="00BF785C"/>
    <w:rsid w:val="00C02419"/>
    <w:rsid w:val="00C03543"/>
    <w:rsid w:val="00C03E83"/>
    <w:rsid w:val="00C03EA3"/>
    <w:rsid w:val="00C03FB9"/>
    <w:rsid w:val="00C04A8E"/>
    <w:rsid w:val="00C05571"/>
    <w:rsid w:val="00C10F3F"/>
    <w:rsid w:val="00C11044"/>
    <w:rsid w:val="00C11AB9"/>
    <w:rsid w:val="00C12EFE"/>
    <w:rsid w:val="00C130C5"/>
    <w:rsid w:val="00C13C47"/>
    <w:rsid w:val="00C149D9"/>
    <w:rsid w:val="00C152FB"/>
    <w:rsid w:val="00C167F7"/>
    <w:rsid w:val="00C16CA8"/>
    <w:rsid w:val="00C21E5C"/>
    <w:rsid w:val="00C2262E"/>
    <w:rsid w:val="00C26A6E"/>
    <w:rsid w:val="00C27281"/>
    <w:rsid w:val="00C275E6"/>
    <w:rsid w:val="00C279ED"/>
    <w:rsid w:val="00C27A74"/>
    <w:rsid w:val="00C305C0"/>
    <w:rsid w:val="00C3245C"/>
    <w:rsid w:val="00C403EE"/>
    <w:rsid w:val="00C44E17"/>
    <w:rsid w:val="00C46038"/>
    <w:rsid w:val="00C46067"/>
    <w:rsid w:val="00C46DB1"/>
    <w:rsid w:val="00C50553"/>
    <w:rsid w:val="00C536BC"/>
    <w:rsid w:val="00C53A61"/>
    <w:rsid w:val="00C54E28"/>
    <w:rsid w:val="00C5786B"/>
    <w:rsid w:val="00C625EA"/>
    <w:rsid w:val="00C63B9A"/>
    <w:rsid w:val="00C64B18"/>
    <w:rsid w:val="00C65E0C"/>
    <w:rsid w:val="00C6631F"/>
    <w:rsid w:val="00C66536"/>
    <w:rsid w:val="00C66CB7"/>
    <w:rsid w:val="00C6731B"/>
    <w:rsid w:val="00C67667"/>
    <w:rsid w:val="00C70DEB"/>
    <w:rsid w:val="00C71642"/>
    <w:rsid w:val="00C71EA6"/>
    <w:rsid w:val="00C81322"/>
    <w:rsid w:val="00C82A9D"/>
    <w:rsid w:val="00C82CAB"/>
    <w:rsid w:val="00C847E5"/>
    <w:rsid w:val="00C92803"/>
    <w:rsid w:val="00C930B7"/>
    <w:rsid w:val="00C939B7"/>
    <w:rsid w:val="00C93AA0"/>
    <w:rsid w:val="00C93BAD"/>
    <w:rsid w:val="00C93E39"/>
    <w:rsid w:val="00C95048"/>
    <w:rsid w:val="00C9627A"/>
    <w:rsid w:val="00C971DF"/>
    <w:rsid w:val="00CA20F0"/>
    <w:rsid w:val="00CA220C"/>
    <w:rsid w:val="00CA5D94"/>
    <w:rsid w:val="00CA79E7"/>
    <w:rsid w:val="00CA7F3F"/>
    <w:rsid w:val="00CB06DE"/>
    <w:rsid w:val="00CB44B0"/>
    <w:rsid w:val="00CB536D"/>
    <w:rsid w:val="00CB61F5"/>
    <w:rsid w:val="00CC2B5C"/>
    <w:rsid w:val="00CC3BAD"/>
    <w:rsid w:val="00CC4F54"/>
    <w:rsid w:val="00CC55B0"/>
    <w:rsid w:val="00CC5F56"/>
    <w:rsid w:val="00CD3186"/>
    <w:rsid w:val="00CE01A2"/>
    <w:rsid w:val="00CE17B7"/>
    <w:rsid w:val="00CE187C"/>
    <w:rsid w:val="00CE27DD"/>
    <w:rsid w:val="00CE2957"/>
    <w:rsid w:val="00CE3031"/>
    <w:rsid w:val="00CE3ABB"/>
    <w:rsid w:val="00CE4386"/>
    <w:rsid w:val="00CE7697"/>
    <w:rsid w:val="00CEAA86"/>
    <w:rsid w:val="00CF0124"/>
    <w:rsid w:val="00CF0B4A"/>
    <w:rsid w:val="00CF4706"/>
    <w:rsid w:val="00CF4736"/>
    <w:rsid w:val="00CF4772"/>
    <w:rsid w:val="00CF4A2B"/>
    <w:rsid w:val="00CF4DD3"/>
    <w:rsid w:val="00CF5274"/>
    <w:rsid w:val="00D003C2"/>
    <w:rsid w:val="00D020B1"/>
    <w:rsid w:val="00D13320"/>
    <w:rsid w:val="00D14842"/>
    <w:rsid w:val="00D15D0B"/>
    <w:rsid w:val="00D20BFD"/>
    <w:rsid w:val="00D23D89"/>
    <w:rsid w:val="00D24359"/>
    <w:rsid w:val="00D2778F"/>
    <w:rsid w:val="00D31104"/>
    <w:rsid w:val="00D31CA6"/>
    <w:rsid w:val="00D32410"/>
    <w:rsid w:val="00D32E13"/>
    <w:rsid w:val="00D36078"/>
    <w:rsid w:val="00D42E30"/>
    <w:rsid w:val="00D436D1"/>
    <w:rsid w:val="00D47D31"/>
    <w:rsid w:val="00D53392"/>
    <w:rsid w:val="00D5343B"/>
    <w:rsid w:val="00D53B2E"/>
    <w:rsid w:val="00D56805"/>
    <w:rsid w:val="00D57253"/>
    <w:rsid w:val="00D60F3D"/>
    <w:rsid w:val="00D62E98"/>
    <w:rsid w:val="00D64DAE"/>
    <w:rsid w:val="00D662CA"/>
    <w:rsid w:val="00D66ABE"/>
    <w:rsid w:val="00D67022"/>
    <w:rsid w:val="00D678FF"/>
    <w:rsid w:val="00D71E3F"/>
    <w:rsid w:val="00D73FBA"/>
    <w:rsid w:val="00D76287"/>
    <w:rsid w:val="00D762A4"/>
    <w:rsid w:val="00D76A42"/>
    <w:rsid w:val="00D80B8B"/>
    <w:rsid w:val="00D817B5"/>
    <w:rsid w:val="00D82462"/>
    <w:rsid w:val="00D82808"/>
    <w:rsid w:val="00D84D06"/>
    <w:rsid w:val="00D91632"/>
    <w:rsid w:val="00D92516"/>
    <w:rsid w:val="00D953B1"/>
    <w:rsid w:val="00D95CCB"/>
    <w:rsid w:val="00D96BAA"/>
    <w:rsid w:val="00DA19B7"/>
    <w:rsid w:val="00DA28D9"/>
    <w:rsid w:val="00DA444D"/>
    <w:rsid w:val="00DA4539"/>
    <w:rsid w:val="00DA79B0"/>
    <w:rsid w:val="00DB2245"/>
    <w:rsid w:val="00DB409F"/>
    <w:rsid w:val="00DB41A0"/>
    <w:rsid w:val="00DC015E"/>
    <w:rsid w:val="00DC11F2"/>
    <w:rsid w:val="00DC227C"/>
    <w:rsid w:val="00DC3090"/>
    <w:rsid w:val="00DC4E01"/>
    <w:rsid w:val="00DC5665"/>
    <w:rsid w:val="00DD12E7"/>
    <w:rsid w:val="00DD18C0"/>
    <w:rsid w:val="00DD1C53"/>
    <w:rsid w:val="00DD397E"/>
    <w:rsid w:val="00DD4B3B"/>
    <w:rsid w:val="00DD4CD6"/>
    <w:rsid w:val="00DD6804"/>
    <w:rsid w:val="00DD6FE7"/>
    <w:rsid w:val="00DD74D0"/>
    <w:rsid w:val="00DE2A1C"/>
    <w:rsid w:val="00DE2E45"/>
    <w:rsid w:val="00DE3F2C"/>
    <w:rsid w:val="00DE3FD1"/>
    <w:rsid w:val="00DE4666"/>
    <w:rsid w:val="00DE59F8"/>
    <w:rsid w:val="00DF0298"/>
    <w:rsid w:val="00DF04FD"/>
    <w:rsid w:val="00DF2FD0"/>
    <w:rsid w:val="00DF404D"/>
    <w:rsid w:val="00DF44C0"/>
    <w:rsid w:val="00DF734D"/>
    <w:rsid w:val="00DF767F"/>
    <w:rsid w:val="00E013C1"/>
    <w:rsid w:val="00E01E4B"/>
    <w:rsid w:val="00E05564"/>
    <w:rsid w:val="00E061D6"/>
    <w:rsid w:val="00E1047A"/>
    <w:rsid w:val="00E110D1"/>
    <w:rsid w:val="00E11216"/>
    <w:rsid w:val="00E113CE"/>
    <w:rsid w:val="00E118FE"/>
    <w:rsid w:val="00E119DD"/>
    <w:rsid w:val="00E125CB"/>
    <w:rsid w:val="00E13A9C"/>
    <w:rsid w:val="00E15431"/>
    <w:rsid w:val="00E16EEA"/>
    <w:rsid w:val="00E21393"/>
    <w:rsid w:val="00E220DE"/>
    <w:rsid w:val="00E27F5F"/>
    <w:rsid w:val="00E32B6D"/>
    <w:rsid w:val="00E3335B"/>
    <w:rsid w:val="00E34EB8"/>
    <w:rsid w:val="00E3504C"/>
    <w:rsid w:val="00E4157E"/>
    <w:rsid w:val="00E46BBD"/>
    <w:rsid w:val="00E508F9"/>
    <w:rsid w:val="00E51051"/>
    <w:rsid w:val="00E54201"/>
    <w:rsid w:val="00E547DC"/>
    <w:rsid w:val="00E55654"/>
    <w:rsid w:val="00E55693"/>
    <w:rsid w:val="00E55E5F"/>
    <w:rsid w:val="00E57C8D"/>
    <w:rsid w:val="00E61292"/>
    <w:rsid w:val="00E635DB"/>
    <w:rsid w:val="00E6378A"/>
    <w:rsid w:val="00E648B5"/>
    <w:rsid w:val="00E65E79"/>
    <w:rsid w:val="00E677CF"/>
    <w:rsid w:val="00E7025A"/>
    <w:rsid w:val="00E70C18"/>
    <w:rsid w:val="00E70D44"/>
    <w:rsid w:val="00E725AE"/>
    <w:rsid w:val="00E770AB"/>
    <w:rsid w:val="00E80640"/>
    <w:rsid w:val="00E82E90"/>
    <w:rsid w:val="00E83406"/>
    <w:rsid w:val="00E83F7F"/>
    <w:rsid w:val="00E8538D"/>
    <w:rsid w:val="00E87621"/>
    <w:rsid w:val="00E92560"/>
    <w:rsid w:val="00EA0494"/>
    <w:rsid w:val="00EA297A"/>
    <w:rsid w:val="00EA2F2F"/>
    <w:rsid w:val="00EA7A2B"/>
    <w:rsid w:val="00EB2706"/>
    <w:rsid w:val="00EB3C24"/>
    <w:rsid w:val="00EB5135"/>
    <w:rsid w:val="00EB71CB"/>
    <w:rsid w:val="00EC0730"/>
    <w:rsid w:val="00EC1A4F"/>
    <w:rsid w:val="00EC3843"/>
    <w:rsid w:val="00EC6340"/>
    <w:rsid w:val="00EC6BD3"/>
    <w:rsid w:val="00ED10DC"/>
    <w:rsid w:val="00ED1DD4"/>
    <w:rsid w:val="00ED2D9D"/>
    <w:rsid w:val="00ED4972"/>
    <w:rsid w:val="00ED78E2"/>
    <w:rsid w:val="00EE12DD"/>
    <w:rsid w:val="00EE3C20"/>
    <w:rsid w:val="00EE716B"/>
    <w:rsid w:val="00EF3DC9"/>
    <w:rsid w:val="00EF4782"/>
    <w:rsid w:val="00EF4D3B"/>
    <w:rsid w:val="00EF4F8A"/>
    <w:rsid w:val="00EF64FF"/>
    <w:rsid w:val="00EF6E5A"/>
    <w:rsid w:val="00F00A11"/>
    <w:rsid w:val="00F04DC4"/>
    <w:rsid w:val="00F051A8"/>
    <w:rsid w:val="00F07107"/>
    <w:rsid w:val="00F0731A"/>
    <w:rsid w:val="00F13A07"/>
    <w:rsid w:val="00F14D6D"/>
    <w:rsid w:val="00F17697"/>
    <w:rsid w:val="00F21D81"/>
    <w:rsid w:val="00F21F33"/>
    <w:rsid w:val="00F2292F"/>
    <w:rsid w:val="00F22EC9"/>
    <w:rsid w:val="00F23868"/>
    <w:rsid w:val="00F23C5C"/>
    <w:rsid w:val="00F23FFB"/>
    <w:rsid w:val="00F24214"/>
    <w:rsid w:val="00F26335"/>
    <w:rsid w:val="00F27A90"/>
    <w:rsid w:val="00F31F72"/>
    <w:rsid w:val="00F32058"/>
    <w:rsid w:val="00F328B7"/>
    <w:rsid w:val="00F339D6"/>
    <w:rsid w:val="00F342C1"/>
    <w:rsid w:val="00F37064"/>
    <w:rsid w:val="00F37F0D"/>
    <w:rsid w:val="00F413E9"/>
    <w:rsid w:val="00F41609"/>
    <w:rsid w:val="00F439F9"/>
    <w:rsid w:val="00F43D96"/>
    <w:rsid w:val="00F4562F"/>
    <w:rsid w:val="00F45831"/>
    <w:rsid w:val="00F464AF"/>
    <w:rsid w:val="00F46511"/>
    <w:rsid w:val="00F47D7D"/>
    <w:rsid w:val="00F5026D"/>
    <w:rsid w:val="00F54B06"/>
    <w:rsid w:val="00F56458"/>
    <w:rsid w:val="00F56F2C"/>
    <w:rsid w:val="00F570EA"/>
    <w:rsid w:val="00F6042C"/>
    <w:rsid w:val="00F70866"/>
    <w:rsid w:val="00F72691"/>
    <w:rsid w:val="00F7333C"/>
    <w:rsid w:val="00F73FBC"/>
    <w:rsid w:val="00F9213F"/>
    <w:rsid w:val="00F9568D"/>
    <w:rsid w:val="00F95F26"/>
    <w:rsid w:val="00FA1C62"/>
    <w:rsid w:val="00FA31AB"/>
    <w:rsid w:val="00FA4E75"/>
    <w:rsid w:val="00FA621A"/>
    <w:rsid w:val="00FB05F0"/>
    <w:rsid w:val="00FB0666"/>
    <w:rsid w:val="00FB4958"/>
    <w:rsid w:val="00FB5ED1"/>
    <w:rsid w:val="00FB6EA4"/>
    <w:rsid w:val="00FB78E8"/>
    <w:rsid w:val="00FB7D9C"/>
    <w:rsid w:val="00FC03E7"/>
    <w:rsid w:val="00FC2835"/>
    <w:rsid w:val="00FC2916"/>
    <w:rsid w:val="00FC3044"/>
    <w:rsid w:val="00FC4CDD"/>
    <w:rsid w:val="00FC7428"/>
    <w:rsid w:val="00FD1C04"/>
    <w:rsid w:val="00FD5BED"/>
    <w:rsid w:val="00FE2074"/>
    <w:rsid w:val="00FE27E2"/>
    <w:rsid w:val="00FE3D9C"/>
    <w:rsid w:val="00FE4136"/>
    <w:rsid w:val="00FE5947"/>
    <w:rsid w:val="00FF75E5"/>
    <w:rsid w:val="00FF78F2"/>
    <w:rsid w:val="0110855C"/>
    <w:rsid w:val="0185D413"/>
    <w:rsid w:val="023A2326"/>
    <w:rsid w:val="024DEA1E"/>
    <w:rsid w:val="02693C24"/>
    <w:rsid w:val="03123B09"/>
    <w:rsid w:val="03E49E2D"/>
    <w:rsid w:val="0491D785"/>
    <w:rsid w:val="04C9D452"/>
    <w:rsid w:val="05824827"/>
    <w:rsid w:val="05C12D5D"/>
    <w:rsid w:val="06543BF5"/>
    <w:rsid w:val="06674996"/>
    <w:rsid w:val="079D35F2"/>
    <w:rsid w:val="07AF1DDC"/>
    <w:rsid w:val="07B320F6"/>
    <w:rsid w:val="07E9E538"/>
    <w:rsid w:val="07EFD1C5"/>
    <w:rsid w:val="084CF79A"/>
    <w:rsid w:val="086AA82E"/>
    <w:rsid w:val="087F2EC1"/>
    <w:rsid w:val="08B56061"/>
    <w:rsid w:val="091D63B7"/>
    <w:rsid w:val="0944B61D"/>
    <w:rsid w:val="09A72F28"/>
    <w:rsid w:val="0B6AEF32"/>
    <w:rsid w:val="0BA7F0E5"/>
    <w:rsid w:val="0C2AA6F3"/>
    <w:rsid w:val="0C5540D7"/>
    <w:rsid w:val="0C8844B4"/>
    <w:rsid w:val="0DCB83B0"/>
    <w:rsid w:val="0E74D414"/>
    <w:rsid w:val="0E82E46A"/>
    <w:rsid w:val="0E930962"/>
    <w:rsid w:val="0E975AF8"/>
    <w:rsid w:val="0EEF921F"/>
    <w:rsid w:val="0F87AA08"/>
    <w:rsid w:val="0FAAF122"/>
    <w:rsid w:val="0FE85145"/>
    <w:rsid w:val="1037B590"/>
    <w:rsid w:val="106792B4"/>
    <w:rsid w:val="10A048FE"/>
    <w:rsid w:val="122CA702"/>
    <w:rsid w:val="124860CE"/>
    <w:rsid w:val="125514FB"/>
    <w:rsid w:val="12605331"/>
    <w:rsid w:val="1281F1E2"/>
    <w:rsid w:val="12C8C251"/>
    <w:rsid w:val="12DEF405"/>
    <w:rsid w:val="133C112B"/>
    <w:rsid w:val="1415E247"/>
    <w:rsid w:val="14197700"/>
    <w:rsid w:val="142475E5"/>
    <w:rsid w:val="1457D104"/>
    <w:rsid w:val="146EDABC"/>
    <w:rsid w:val="14C534D9"/>
    <w:rsid w:val="15384354"/>
    <w:rsid w:val="15AB5503"/>
    <w:rsid w:val="15BC9C22"/>
    <w:rsid w:val="16DF327A"/>
    <w:rsid w:val="176329C0"/>
    <w:rsid w:val="1841C0CA"/>
    <w:rsid w:val="1853FAF9"/>
    <w:rsid w:val="185DDDA3"/>
    <w:rsid w:val="186CDE25"/>
    <w:rsid w:val="18831076"/>
    <w:rsid w:val="189282AA"/>
    <w:rsid w:val="18B6F66F"/>
    <w:rsid w:val="18ED4AE8"/>
    <w:rsid w:val="18FB5C38"/>
    <w:rsid w:val="195D6686"/>
    <w:rsid w:val="1965449C"/>
    <w:rsid w:val="19765097"/>
    <w:rsid w:val="197AD4FA"/>
    <w:rsid w:val="19AF626A"/>
    <w:rsid w:val="19B3004D"/>
    <w:rsid w:val="1A33BD7D"/>
    <w:rsid w:val="1A571C2C"/>
    <w:rsid w:val="1A6F8FDB"/>
    <w:rsid w:val="1A7A5E9B"/>
    <w:rsid w:val="1A8768CF"/>
    <w:rsid w:val="1A9ED92A"/>
    <w:rsid w:val="1AF49587"/>
    <w:rsid w:val="1B326995"/>
    <w:rsid w:val="1B39CA0F"/>
    <w:rsid w:val="1B67D4EF"/>
    <w:rsid w:val="1C0EA772"/>
    <w:rsid w:val="1C36CC64"/>
    <w:rsid w:val="1CCD4AEE"/>
    <w:rsid w:val="1E48F03A"/>
    <w:rsid w:val="1E57ABFF"/>
    <w:rsid w:val="1E6E1AC5"/>
    <w:rsid w:val="1EB38FB5"/>
    <w:rsid w:val="1EE73800"/>
    <w:rsid w:val="1F26E42B"/>
    <w:rsid w:val="1F310039"/>
    <w:rsid w:val="1F3D539B"/>
    <w:rsid w:val="1F3EC64A"/>
    <w:rsid w:val="1F50C298"/>
    <w:rsid w:val="1F51AEF8"/>
    <w:rsid w:val="1F6AC55B"/>
    <w:rsid w:val="1FE27383"/>
    <w:rsid w:val="201E0A40"/>
    <w:rsid w:val="202E314C"/>
    <w:rsid w:val="204A29D2"/>
    <w:rsid w:val="20AA924D"/>
    <w:rsid w:val="21405B92"/>
    <w:rsid w:val="214D45DA"/>
    <w:rsid w:val="21AA0580"/>
    <w:rsid w:val="21CCBCFA"/>
    <w:rsid w:val="226301BE"/>
    <w:rsid w:val="228A21E6"/>
    <w:rsid w:val="22DB28B8"/>
    <w:rsid w:val="230FC4D5"/>
    <w:rsid w:val="2317ECEF"/>
    <w:rsid w:val="233B4BAB"/>
    <w:rsid w:val="237C353D"/>
    <w:rsid w:val="2425072B"/>
    <w:rsid w:val="2460D689"/>
    <w:rsid w:val="251770DA"/>
    <w:rsid w:val="2528C242"/>
    <w:rsid w:val="2549ADD8"/>
    <w:rsid w:val="256DB1DD"/>
    <w:rsid w:val="265556AB"/>
    <w:rsid w:val="269FB439"/>
    <w:rsid w:val="26F8A7F1"/>
    <w:rsid w:val="27A5AD5D"/>
    <w:rsid w:val="27D90FDA"/>
    <w:rsid w:val="27DA9A54"/>
    <w:rsid w:val="27E0016F"/>
    <w:rsid w:val="28061BBF"/>
    <w:rsid w:val="2828A1CA"/>
    <w:rsid w:val="282CB4A6"/>
    <w:rsid w:val="287E270B"/>
    <w:rsid w:val="297D8B38"/>
    <w:rsid w:val="2984917F"/>
    <w:rsid w:val="2A1F5C16"/>
    <w:rsid w:val="2A52CFDD"/>
    <w:rsid w:val="2AAAD457"/>
    <w:rsid w:val="2B6E109C"/>
    <w:rsid w:val="2B83E03C"/>
    <w:rsid w:val="2BDB5FA1"/>
    <w:rsid w:val="2C59EB98"/>
    <w:rsid w:val="2CB11752"/>
    <w:rsid w:val="2D0191A3"/>
    <w:rsid w:val="2D130504"/>
    <w:rsid w:val="2D6C9223"/>
    <w:rsid w:val="2E772C92"/>
    <w:rsid w:val="2FB51590"/>
    <w:rsid w:val="323E4AAF"/>
    <w:rsid w:val="32959980"/>
    <w:rsid w:val="33B0AC2C"/>
    <w:rsid w:val="33C607C7"/>
    <w:rsid w:val="33ED3220"/>
    <w:rsid w:val="342FD4BD"/>
    <w:rsid w:val="34850DA5"/>
    <w:rsid w:val="3594E456"/>
    <w:rsid w:val="359743BB"/>
    <w:rsid w:val="35F8521A"/>
    <w:rsid w:val="36152CEF"/>
    <w:rsid w:val="37F34CEC"/>
    <w:rsid w:val="382E31C9"/>
    <w:rsid w:val="38494BCB"/>
    <w:rsid w:val="38554F76"/>
    <w:rsid w:val="386E411A"/>
    <w:rsid w:val="393E14BF"/>
    <w:rsid w:val="39BCF03C"/>
    <w:rsid w:val="3A23C9F1"/>
    <w:rsid w:val="3B181A9D"/>
    <w:rsid w:val="3B9A03DA"/>
    <w:rsid w:val="3B9BED63"/>
    <w:rsid w:val="3BA61D86"/>
    <w:rsid w:val="3BFC62BD"/>
    <w:rsid w:val="3CC1DC18"/>
    <w:rsid w:val="3CC56CE6"/>
    <w:rsid w:val="3D9B740E"/>
    <w:rsid w:val="3DBDFE03"/>
    <w:rsid w:val="3E277D70"/>
    <w:rsid w:val="3EB1B21A"/>
    <w:rsid w:val="3EDEF249"/>
    <w:rsid w:val="3EE248EB"/>
    <w:rsid w:val="3F2F1D02"/>
    <w:rsid w:val="3F8028ED"/>
    <w:rsid w:val="3FE36959"/>
    <w:rsid w:val="3FE687B0"/>
    <w:rsid w:val="402A7839"/>
    <w:rsid w:val="40319BB4"/>
    <w:rsid w:val="407B6572"/>
    <w:rsid w:val="4084C092"/>
    <w:rsid w:val="414BC6D3"/>
    <w:rsid w:val="4185F934"/>
    <w:rsid w:val="420B5737"/>
    <w:rsid w:val="427B7213"/>
    <w:rsid w:val="43829927"/>
    <w:rsid w:val="446105CA"/>
    <w:rsid w:val="4481D7E6"/>
    <w:rsid w:val="44D0EBC4"/>
    <w:rsid w:val="44D5C1F7"/>
    <w:rsid w:val="44E9F76B"/>
    <w:rsid w:val="45139972"/>
    <w:rsid w:val="456D8A0A"/>
    <w:rsid w:val="457AFBCB"/>
    <w:rsid w:val="460570C5"/>
    <w:rsid w:val="467F4FEE"/>
    <w:rsid w:val="46ABF280"/>
    <w:rsid w:val="46C0E0B0"/>
    <w:rsid w:val="47803AA3"/>
    <w:rsid w:val="483F4D32"/>
    <w:rsid w:val="49321801"/>
    <w:rsid w:val="4932DE60"/>
    <w:rsid w:val="49B0866E"/>
    <w:rsid w:val="4AFEF586"/>
    <w:rsid w:val="4B858389"/>
    <w:rsid w:val="4B904980"/>
    <w:rsid w:val="4BDE4D54"/>
    <w:rsid w:val="4C4206E6"/>
    <w:rsid w:val="4C6B5397"/>
    <w:rsid w:val="4C9CD015"/>
    <w:rsid w:val="4DA62FAC"/>
    <w:rsid w:val="4E06D037"/>
    <w:rsid w:val="4E5BCA41"/>
    <w:rsid w:val="4EBC7993"/>
    <w:rsid w:val="4EBE6444"/>
    <w:rsid w:val="4EEBF478"/>
    <w:rsid w:val="4F002CC4"/>
    <w:rsid w:val="4F068569"/>
    <w:rsid w:val="4F4E0FE7"/>
    <w:rsid w:val="4F93A26B"/>
    <w:rsid w:val="4FAC0408"/>
    <w:rsid w:val="506944D3"/>
    <w:rsid w:val="508ED910"/>
    <w:rsid w:val="50F5721B"/>
    <w:rsid w:val="50F5C4DC"/>
    <w:rsid w:val="512C8778"/>
    <w:rsid w:val="51820F1C"/>
    <w:rsid w:val="51DA72B4"/>
    <w:rsid w:val="52EA6D90"/>
    <w:rsid w:val="52EF998B"/>
    <w:rsid w:val="5340B3B4"/>
    <w:rsid w:val="53880C7F"/>
    <w:rsid w:val="53EC41BE"/>
    <w:rsid w:val="540B7FBA"/>
    <w:rsid w:val="5496B295"/>
    <w:rsid w:val="55EB42C0"/>
    <w:rsid w:val="5606AEA4"/>
    <w:rsid w:val="5621FB81"/>
    <w:rsid w:val="56CF1970"/>
    <w:rsid w:val="56E0EC66"/>
    <w:rsid w:val="56F308D3"/>
    <w:rsid w:val="57044377"/>
    <w:rsid w:val="574C766C"/>
    <w:rsid w:val="5765A400"/>
    <w:rsid w:val="577E115A"/>
    <w:rsid w:val="57AC4774"/>
    <w:rsid w:val="581CA162"/>
    <w:rsid w:val="5835E090"/>
    <w:rsid w:val="593E2E43"/>
    <w:rsid w:val="596510E2"/>
    <w:rsid w:val="598D9FA9"/>
    <w:rsid w:val="5AE7A09B"/>
    <w:rsid w:val="5AF06407"/>
    <w:rsid w:val="5B24DB77"/>
    <w:rsid w:val="5B381811"/>
    <w:rsid w:val="5B827EF6"/>
    <w:rsid w:val="5BB4311E"/>
    <w:rsid w:val="5BC99D4A"/>
    <w:rsid w:val="5C0BB1F5"/>
    <w:rsid w:val="5C68119A"/>
    <w:rsid w:val="5CDA2AD3"/>
    <w:rsid w:val="5CF5D460"/>
    <w:rsid w:val="5DB09B2D"/>
    <w:rsid w:val="5DE998FB"/>
    <w:rsid w:val="5E8663FC"/>
    <w:rsid w:val="5EAA29E8"/>
    <w:rsid w:val="5ED99D48"/>
    <w:rsid w:val="5F0562C7"/>
    <w:rsid w:val="5F103B40"/>
    <w:rsid w:val="5F5AF10C"/>
    <w:rsid w:val="5FD2DF5B"/>
    <w:rsid w:val="60782736"/>
    <w:rsid w:val="60899D28"/>
    <w:rsid w:val="60A2F2F3"/>
    <w:rsid w:val="612118F2"/>
    <w:rsid w:val="614769F4"/>
    <w:rsid w:val="615C7718"/>
    <w:rsid w:val="618E6BD7"/>
    <w:rsid w:val="61AA276C"/>
    <w:rsid w:val="61CAC598"/>
    <w:rsid w:val="61EA9301"/>
    <w:rsid w:val="61FC287E"/>
    <w:rsid w:val="622AF0F1"/>
    <w:rsid w:val="625FF832"/>
    <w:rsid w:val="62B2B4BF"/>
    <w:rsid w:val="62E8782F"/>
    <w:rsid w:val="636DE719"/>
    <w:rsid w:val="637DFC9F"/>
    <w:rsid w:val="63C5FC5E"/>
    <w:rsid w:val="63D8852F"/>
    <w:rsid w:val="643D61F2"/>
    <w:rsid w:val="649A4D0D"/>
    <w:rsid w:val="649D2570"/>
    <w:rsid w:val="65EDB44F"/>
    <w:rsid w:val="662B0980"/>
    <w:rsid w:val="673DA0C2"/>
    <w:rsid w:val="676AB934"/>
    <w:rsid w:val="678BD178"/>
    <w:rsid w:val="67FBC929"/>
    <w:rsid w:val="6868E5CA"/>
    <w:rsid w:val="68A4D027"/>
    <w:rsid w:val="6923A071"/>
    <w:rsid w:val="693D7D5E"/>
    <w:rsid w:val="6947164B"/>
    <w:rsid w:val="6AB4DD5B"/>
    <w:rsid w:val="6AB8039B"/>
    <w:rsid w:val="6AF4C3B6"/>
    <w:rsid w:val="6B4820C0"/>
    <w:rsid w:val="6BA35C83"/>
    <w:rsid w:val="6C2CBE26"/>
    <w:rsid w:val="6C7AD5AA"/>
    <w:rsid w:val="6CEBF77B"/>
    <w:rsid w:val="6D1D0732"/>
    <w:rsid w:val="6D3AABDA"/>
    <w:rsid w:val="6D67E0D7"/>
    <w:rsid w:val="6E4E861D"/>
    <w:rsid w:val="6E87A343"/>
    <w:rsid w:val="6EB38F2C"/>
    <w:rsid w:val="6EEE9DB6"/>
    <w:rsid w:val="6F2D115D"/>
    <w:rsid w:val="6F732D70"/>
    <w:rsid w:val="6F8CF82C"/>
    <w:rsid w:val="703910EB"/>
    <w:rsid w:val="709052AA"/>
    <w:rsid w:val="70C68C81"/>
    <w:rsid w:val="70DE693A"/>
    <w:rsid w:val="70EFEEC3"/>
    <w:rsid w:val="7151E71E"/>
    <w:rsid w:val="71B2DA34"/>
    <w:rsid w:val="7267546C"/>
    <w:rsid w:val="72721BFE"/>
    <w:rsid w:val="72C59098"/>
    <w:rsid w:val="72ED5423"/>
    <w:rsid w:val="73F55DF7"/>
    <w:rsid w:val="741911D0"/>
    <w:rsid w:val="74324956"/>
    <w:rsid w:val="75921F16"/>
    <w:rsid w:val="75F2C2EE"/>
    <w:rsid w:val="763E63EB"/>
    <w:rsid w:val="7674D62A"/>
    <w:rsid w:val="769425DC"/>
    <w:rsid w:val="77078513"/>
    <w:rsid w:val="778F87A5"/>
    <w:rsid w:val="77CF8212"/>
    <w:rsid w:val="780846DC"/>
    <w:rsid w:val="78E71479"/>
    <w:rsid w:val="78F082E1"/>
    <w:rsid w:val="7903AD88"/>
    <w:rsid w:val="7946A2A7"/>
    <w:rsid w:val="7969C71D"/>
    <w:rsid w:val="79AE164F"/>
    <w:rsid w:val="7A3EDDA0"/>
    <w:rsid w:val="7B14DBD6"/>
    <w:rsid w:val="7B963B19"/>
    <w:rsid w:val="7C07B6BA"/>
    <w:rsid w:val="7C2116FB"/>
    <w:rsid w:val="7CD038BA"/>
    <w:rsid w:val="7CDCAD92"/>
    <w:rsid w:val="7E5F2884"/>
    <w:rsid w:val="7ED38BB3"/>
    <w:rsid w:val="7EDD4139"/>
    <w:rsid w:val="7EEEE732"/>
    <w:rsid w:val="7FCE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9A96E"/>
  <w15:docId w15:val="{B0C92AD3-FB1B-4BAC-ABFD-52C0447D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446D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10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D101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D101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10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1010"/>
    <w:rPr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2D2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C28B7"/>
    <w:rPr>
      <w:sz w:val="22"/>
      <w:szCs w:val="22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1C50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ST%20Quadrat%20Presseinformation%20(1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AE9BB8-0380-47DF-BCED-B44897448D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CA52CE-549B-470E-B539-566CC8915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CAA3A-0DC4-408B-8BA4-8DB3B4158C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C9482F-0D5D-4147-9170-DA09331C621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C:\Users\Susanne\Downloads\ST Quadrat Presseinformation (1).dotx</Template>
  <TotalTime>0</TotalTime>
  <Pages>2</Pages>
  <Words>334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cp:lastModifiedBy>hz.reinecke@icloud.com</cp:lastModifiedBy>
  <cp:revision>3</cp:revision>
  <cp:lastPrinted>2025-09-12T13:03:00Z</cp:lastPrinted>
  <dcterms:created xsi:type="dcterms:W3CDTF">2025-09-12T13:03:00Z</dcterms:created>
  <dcterms:modified xsi:type="dcterms:W3CDTF">2025-09-12T13:03:00Z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